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lang w:eastAsia="en-US"/>
        </w:rPr>
        <w:id w:val="-555168360"/>
        <w:docPartObj>
          <w:docPartGallery w:val="Cover Pages"/>
          <w:docPartUnique/>
        </w:docPartObj>
      </w:sdtPr>
      <w:sdtEndPr>
        <w:rPr>
          <w:rFonts w:ascii="Times New Roman" w:hAnsi="Times New Roman" w:cs="Times New Roman"/>
          <w:color w:val="FF0000"/>
          <w:sz w:val="34"/>
          <w:lang w:val="en-US"/>
        </w:rPr>
      </w:sdtEndPr>
      <w:sdtContent>
        <w:p w:rsidR="006A681F" w:rsidRDefault="006A681F">
          <w:pPr>
            <w:pStyle w:val="a7"/>
          </w:pPr>
          <w:r>
            <w:rPr>
              <w:noProof/>
            </w:rPr>
            <mc:AlternateContent>
              <mc:Choice Requires="wpg">
                <w:drawing>
                  <wp:anchor distT="0" distB="0" distL="114300" distR="114300" simplePos="0" relativeHeight="251661312"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14" name="Ομάδα 14"/>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15" name="Ορθογώνιο 15"/>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 name="Πεντάγωνο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650599894"/>
                                    <w:showingPlcHdr/>
                                    <w:dataBinding w:prefixMappings="xmlns:ns0='http://schemas.microsoft.com/office/2006/coverPageProps' " w:xpath="/ns0:CoverPageProperties[1]/ns0:PublishDate[1]" w:storeItemID="{55AF091B-3C7A-41E3-B477-F2FDAA23CFDA}"/>
                                    <w:date>
                                      <w:dateFormat w:val="d/M/yyyy"/>
                                      <w:lid w:val="el-GR"/>
                                      <w:storeMappedDataAs w:val="dateTime"/>
                                      <w:calendar w:val="gregorian"/>
                                    </w:date>
                                  </w:sdtPr>
                                  <w:sdtEndPr/>
                                  <w:sdtContent>
                                    <w:p w:rsidR="006A681F" w:rsidRDefault="006A681F">
                                      <w:pPr>
                                        <w:pStyle w:val="a7"/>
                                        <w:jc w:val="right"/>
                                        <w:rPr>
                                          <w:color w:val="FFFFFF" w:themeColor="background1"/>
                                          <w:sz w:val="28"/>
                                          <w:szCs w:val="28"/>
                                        </w:rPr>
                                      </w:pPr>
                                      <w:r>
                                        <w:rPr>
                                          <w:color w:val="FFFFFF" w:themeColor="background1"/>
                                          <w:sz w:val="28"/>
                                          <w:szCs w:val="28"/>
                                        </w:rPr>
                                        <w:t>[Ημερομηνία]</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7" name="Ομάδα 17"/>
                            <wpg:cNvGrpSpPr/>
                            <wpg:grpSpPr>
                              <a:xfrm>
                                <a:off x="76200" y="4210050"/>
                                <a:ext cx="2057400" cy="4910328"/>
                                <a:chOff x="80645" y="4211812"/>
                                <a:chExt cx="1306273" cy="3121026"/>
                              </a:xfrm>
                            </wpg:grpSpPr>
                            <wpg:grpSp>
                              <wpg:cNvPr id="18" name="Ομάδα 18"/>
                              <wpg:cNvGrpSpPr>
                                <a:grpSpLocks noChangeAspect="1"/>
                              </wpg:cNvGrpSpPr>
                              <wpg:grpSpPr>
                                <a:xfrm>
                                  <a:off x="141062" y="4211812"/>
                                  <a:ext cx="1047750" cy="3121026"/>
                                  <a:chOff x="141062" y="4211812"/>
                                  <a:chExt cx="1047750" cy="3121026"/>
                                </a:xfrm>
                              </wpg:grpSpPr>
                              <wps:wsp>
                                <wps:cNvPr id="19" name="Ελεύθερη σχεδίαση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Ελεύθερη σχεδίαση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Ελεύθερη σχεδίαση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Ελεύθερη σχεδίαση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31" name="Ομάδα 31"/>
                              <wpg:cNvGrpSpPr>
                                <a:grpSpLocks noChangeAspect="1"/>
                              </wpg:cNvGrpSpPr>
                              <wpg:grpSpPr>
                                <a:xfrm>
                                  <a:off x="80645" y="4826972"/>
                                  <a:ext cx="1306273" cy="2505863"/>
                                  <a:chOff x="80645" y="4649964"/>
                                  <a:chExt cx="874712" cy="1677988"/>
                                </a:xfrm>
                              </wpg:grpSpPr>
                              <wps:wsp>
                                <wps:cNvPr id="32" name="Ελεύθερη σχεδίαση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Ελεύθερη σχεδίαση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4" name="Ελεύθερη σχεδίαση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5" name="Ελεύθερη σχεδίαση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6" name="Ελεύθερη σχεδίαση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7" name="Ελεύθερη σχεδίαση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8" name="Ελεύθερη σχεδίαση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9" name="Ελεύθερη σχεδίαση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0" name="Ελεύθερη σχεδίαση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1" name="Ελεύθερη σχεδίαση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2" name="Ελεύθερη σχεδίαση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14" o:spid="_x0000_s1026" style="position:absolute;margin-left:0;margin-top:0;width:172.8pt;height:718.55pt;z-index:-2516551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">
                    <v:rect id="Ορθογώνιο 15"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" adj="18883" fillcolor="#4472c4 [3204]" stroked="f" strokeweight="1pt">
                      <v:textbox inset=",0,14.4pt,0">
                        <w:txbxContent>
                          <w:sdt>
                            <w:sdtPr>
                              <w:rPr>
                                <w:color w:val="FFFFFF" w:themeColor="background1"/>
                                <w:sz w:val="28"/>
                                <w:szCs w:val="28"/>
                              </w:rPr>
                              <w:alias w:val="Ημερομηνία"/>
                              <w:tag w:val=""/>
                              <w:id w:val="-650599894"/>
                              <w:showingPlcHdr/>
                              <w:dataBinding w:prefixMappings="xmlns:ns0='http://schemas.microsoft.com/office/2006/coverPageProps' " w:xpath="/ns0:CoverPageProperties[1]/ns0:PublishDate[1]" w:storeItemID="{55AF091B-3C7A-41E3-B477-F2FDAA23CFDA}"/>
                              <w:date>
                                <w:dateFormat w:val="d/M/yyyy"/>
                                <w:lid w:val="el-GR"/>
                                <w:storeMappedDataAs w:val="dateTime"/>
                                <w:calendar w:val="gregorian"/>
                              </w:date>
                            </w:sdtPr>
                            <w:sdtContent>
                              <w:p w:rsidR="006A681F" w:rsidRDefault="006A681F">
                                <w:pPr>
                                  <w:pStyle w:val="a7"/>
                                  <w:jc w:val="right"/>
                                  <w:rPr>
                                    <w:color w:val="FFFFFF" w:themeColor="background1"/>
                                    <w:sz w:val="28"/>
                                    <w:szCs w:val="28"/>
                                  </w:rPr>
                                </w:pPr>
                                <w:r>
                                  <w:rPr>
                                    <w:color w:val="FFFFFF" w:themeColor="background1"/>
                                    <w:sz w:val="28"/>
                                    <w:szCs w:val="28"/>
                                  </w:rPr>
                                  <w:t>[Ημερομηνία]</w:t>
                                </w:r>
                              </w:p>
                            </w:sdtContent>
                          </w:sdt>
                        </w:txbxContent>
                      </v:textbox>
                    </v:shape>
                    <v:group id="Ομάδα 17"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Ομάδα 18"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o:lock v:ext="edit" aspectratio="t"/>
                        <v:shape id="Ελεύθερη σχεδίαση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pNxAAAANsAAAAPAAAAZHJzL2Rvd25yZXYueG1sRI9La8Mw&#10;EITvgfwHsYHeErku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HJcak3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Ελεύθερη σχεδίαση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" path="m,l9,37r,3l15,93,5,49,,xe" fillcolor="#44546a [3215]" strokecolor="#44546a [3215]" strokeweight="0">
                          <v:path arrowok="t" o:connecttype="custom" o:connectlocs="0,0;14288,58738;14288,63500;23813,147638;7938,77788;0,0" o:connectangles="0,0,0,0,0,0"/>
                        </v:shape>
                        <v:shape id="Ελεύθερη σχεδίαση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" path="m,l31,65r-8,l,xe" fillcolor="#44546a [3215]" strokecolor="#44546a [3215]" strokeweight="0">
                          <v:path arrowok="t" o:connecttype="custom" o:connectlocs="0,0;49213,103188;36513,103188;0,0" o:connectangles="0,0,0,0"/>
                        </v:shape>
                        <v:shape id="Ελεύθερη σχεδίαση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" path="m,l6,17,7,42,6,39,,23,,xe" fillcolor="#44546a [3215]" strokecolor="#44546a [3215]" strokeweight="0">
                          <v:path arrowok="t" o:connecttype="custom" o:connectlocs="0,0;9525,26988;11113,66675;9525,61913;0,36513;0,0" o:connectangles="0,0,0,0,0,0"/>
                        </v:shape>
                        <v:shape id="Ελεύθερη σχεδίαση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31"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o:lock v:ext="edit" aspectratio="t"/>
                        <v:shape id="Ελεύθερη σχεδίαση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Ελεύθερη σχεδίαση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43" name="Πλαίσιο κειμένου 43"/>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681F" w:rsidRDefault="00796DC7">
                                <w:pPr>
                                  <w:pStyle w:val="a7"/>
                                  <w:rPr>
                                    <w:color w:val="4472C4" w:themeColor="accent1"/>
                                    <w:sz w:val="26"/>
                                    <w:szCs w:val="26"/>
                                  </w:rPr>
                                </w:pPr>
                                <w:sdt>
                                  <w:sdtPr>
                                    <w:rPr>
                                      <w:color w:val="4472C4"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6A681F">
                                      <w:rPr>
                                        <w:color w:val="4472C4" w:themeColor="accent1"/>
                                        <w:sz w:val="26"/>
                                        <w:szCs w:val="26"/>
                                      </w:rPr>
                                      <w:t>user</w:t>
                                    </w:r>
                                  </w:sdtContent>
                                </w:sdt>
                              </w:p>
                              <w:p w:rsidR="006A681F" w:rsidRDefault="00796DC7">
                                <w:pPr>
                                  <w:pStyle w:val="a7"/>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EndPr/>
                                  <w:sdtContent>
                                    <w:r w:rsidR="006A681F">
                                      <w:rPr>
                                        <w:caps/>
                                        <w:color w:val="595959" w:themeColor="text1" w:themeTint="A6"/>
                                        <w:sz w:val="20"/>
                                        <w:szCs w:val="20"/>
                                      </w:rPr>
                                      <w:t>[επωνυμία εταιρείας]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3" o:spid="_x0000_s1055" type="#_x0000_t202" style="position:absolute;margin-left:0;margin-top:0;width:4in;height:28.8pt;z-index:2516633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" filled="f" stroked="f" strokeweight=".5pt">
                    <v:textbox style="mso-fit-shape-to-text:t" inset="0,0,0,0">
                      <w:txbxContent>
                        <w:p w:rsidR="006A681F" w:rsidRDefault="006A681F">
                          <w:pPr>
                            <w:pStyle w:val="a7"/>
                            <w:rPr>
                              <w:color w:val="4472C4" w:themeColor="accent1"/>
                              <w:sz w:val="26"/>
                              <w:szCs w:val="26"/>
                            </w:rPr>
                          </w:pPr>
                          <w:sdt>
                            <w:sdtPr>
                              <w:rPr>
                                <w:color w:val="4472C4"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4472C4" w:themeColor="accent1"/>
                                  <w:sz w:val="26"/>
                                  <w:szCs w:val="26"/>
                                </w:rPr>
                                <w:t>user</w:t>
                              </w:r>
                            </w:sdtContent>
                          </w:sdt>
                        </w:p>
                        <w:p w:rsidR="006A681F" w:rsidRDefault="006A681F">
                          <w:pPr>
                            <w:pStyle w:val="a7"/>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[επωνυμία εταιρείας]</w:t>
                              </w:r>
                            </w:sdtContent>
                          </w:sdt>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Πλαίσιο κειμένου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681F" w:rsidRDefault="00796DC7">
                                <w:pPr>
                                  <w:pStyle w:val="a7"/>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EndPr/>
                                  <w:sdtContent>
                                    <w:r>
                                      <w:rPr>
                                        <w:rFonts w:asciiTheme="majorHAnsi" w:eastAsiaTheme="majorEastAsia" w:hAnsiTheme="majorHAnsi" w:cstheme="majorBidi"/>
                                        <w:color w:val="262626" w:themeColor="text1" w:themeTint="D9"/>
                                        <w:sz w:val="72"/>
                                        <w:szCs w:val="72"/>
                                      </w:rPr>
                                      <w:t>1η Εργασία</w:t>
                                    </w:r>
                                  </w:sdtContent>
                                </w:sdt>
                              </w:p>
                              <w:p w:rsidR="006A681F" w:rsidRDefault="00796DC7">
                                <w:pPr>
                                  <w:spacing w:before="120"/>
                                  <w:rPr>
                                    <w:color w:val="404040" w:themeColor="text1" w:themeTint="BF"/>
                                    <w:sz w:val="36"/>
                                    <w:szCs w:val="36"/>
                                    <w:lang w:val="en-US"/>
                                  </w:rPr>
                                </w:pPr>
                                <w:sdt>
                                  <w:sdtPr>
                                    <w:rPr>
                                      <w:color w:val="404040" w:themeColor="text1" w:themeTint="BF"/>
                                      <w:sz w:val="36"/>
                                      <w:szCs w:val="36"/>
                                    </w:rPr>
                                    <w:alias w:val="Υπότιτλος"/>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Pr>
                                        <w:color w:val="404040" w:themeColor="text1" w:themeTint="BF"/>
                                        <w:sz w:val="36"/>
                                        <w:szCs w:val="36"/>
                                        <w:lang w:val="en-US"/>
                                      </w:rPr>
                                      <w:t>A.M.</w:t>
                                    </w:r>
                                  </w:sdtContent>
                                </w:sdt>
                                <w:r>
                                  <w:rPr>
                                    <w:color w:val="404040" w:themeColor="text1" w:themeTint="BF"/>
                                    <w:sz w:val="36"/>
                                    <w:szCs w:val="36"/>
                                    <w:lang w:val="en-US"/>
                                  </w:rPr>
                                  <w:t xml:space="preserve"> 4593</w:t>
                                </w:r>
                              </w:p>
                              <w:p w:rsidR="00796DC7" w:rsidRPr="00796DC7" w:rsidRDefault="00796DC7">
                                <w:pPr>
                                  <w:spacing w:before="120"/>
                                  <w:rPr>
                                    <w:color w:val="404040" w:themeColor="text1" w:themeTint="BF"/>
                                    <w:sz w:val="36"/>
                                    <w:szCs w:val="36"/>
                                    <w:lang w:val="en-US"/>
                                  </w:rPr>
                                </w:pPr>
                                <w:bookmarkStart w:id="0" w:name="_GoBack"/>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1" o:spid="_x0000_s1056" type="#_x0000_t202" style="position:absolute;margin-left:0;margin-top:0;width:4in;height:84.25pt;z-index:25166233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" filled="f" stroked="f" strokeweight=".5pt">
                    <v:textbox style="mso-fit-shape-to-text:t" inset="0,0,0,0">
                      <w:txbxContent>
                        <w:p w:rsidR="006A681F" w:rsidRDefault="00796DC7">
                          <w:pPr>
                            <w:pStyle w:val="a7"/>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EndPr/>
                            <w:sdtContent>
                              <w:r>
                                <w:rPr>
                                  <w:rFonts w:asciiTheme="majorHAnsi" w:eastAsiaTheme="majorEastAsia" w:hAnsiTheme="majorHAnsi" w:cstheme="majorBidi"/>
                                  <w:color w:val="262626" w:themeColor="text1" w:themeTint="D9"/>
                                  <w:sz w:val="72"/>
                                  <w:szCs w:val="72"/>
                                </w:rPr>
                                <w:t>1η Εργασία</w:t>
                              </w:r>
                            </w:sdtContent>
                          </w:sdt>
                        </w:p>
                        <w:p w:rsidR="006A681F" w:rsidRDefault="00796DC7">
                          <w:pPr>
                            <w:spacing w:before="120"/>
                            <w:rPr>
                              <w:color w:val="404040" w:themeColor="text1" w:themeTint="BF"/>
                              <w:sz w:val="36"/>
                              <w:szCs w:val="36"/>
                              <w:lang w:val="en-US"/>
                            </w:rPr>
                          </w:pPr>
                          <w:sdt>
                            <w:sdtPr>
                              <w:rPr>
                                <w:color w:val="404040" w:themeColor="text1" w:themeTint="BF"/>
                                <w:sz w:val="36"/>
                                <w:szCs w:val="36"/>
                              </w:rPr>
                              <w:alias w:val="Υπότιτλος"/>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Pr>
                                  <w:color w:val="404040" w:themeColor="text1" w:themeTint="BF"/>
                                  <w:sz w:val="36"/>
                                  <w:szCs w:val="36"/>
                                  <w:lang w:val="en-US"/>
                                </w:rPr>
                                <w:t>A.M.</w:t>
                              </w:r>
                            </w:sdtContent>
                          </w:sdt>
                          <w:r>
                            <w:rPr>
                              <w:color w:val="404040" w:themeColor="text1" w:themeTint="BF"/>
                              <w:sz w:val="36"/>
                              <w:szCs w:val="36"/>
                              <w:lang w:val="en-US"/>
                            </w:rPr>
                            <w:t xml:space="preserve"> 4593</w:t>
                          </w:r>
                        </w:p>
                        <w:p w:rsidR="00796DC7" w:rsidRPr="00796DC7" w:rsidRDefault="00796DC7">
                          <w:pPr>
                            <w:spacing w:before="120"/>
                            <w:rPr>
                              <w:color w:val="404040" w:themeColor="text1" w:themeTint="BF"/>
                              <w:sz w:val="36"/>
                              <w:szCs w:val="36"/>
                              <w:lang w:val="en-US"/>
                            </w:rPr>
                          </w:pPr>
                          <w:bookmarkStart w:id="1" w:name="_GoBack"/>
                          <w:bookmarkEnd w:id="1"/>
                        </w:p>
                      </w:txbxContent>
                    </v:textbox>
                    <w10:wrap anchorx="page" anchory="page"/>
                  </v:shape>
                </w:pict>
              </mc:Fallback>
            </mc:AlternateContent>
          </w:r>
        </w:p>
        <w:p w:rsidR="006A681F" w:rsidRDefault="006A681F">
          <w:pPr>
            <w:rPr>
              <w:rFonts w:ascii="Times New Roman" w:eastAsiaTheme="majorEastAsia" w:hAnsi="Times New Roman" w:cs="Times New Roman"/>
              <w:color w:val="FF0000"/>
              <w:sz w:val="34"/>
              <w:szCs w:val="32"/>
              <w:lang w:val="en-US"/>
            </w:rPr>
          </w:pPr>
          <w:r>
            <w:rPr>
              <w:rFonts w:ascii="Times New Roman" w:hAnsi="Times New Roman" w:cs="Times New Roman"/>
              <w:color w:val="FF0000"/>
              <w:sz w:val="34"/>
              <w:lang w:val="en-US"/>
            </w:rPr>
            <w:br w:type="page"/>
          </w:r>
        </w:p>
      </w:sdtContent>
    </w:sdt>
    <w:sdt>
      <w:sdtPr>
        <w:rPr>
          <w:rFonts w:asciiTheme="minorHAnsi" w:eastAsiaTheme="minorHAnsi" w:hAnsiTheme="minorHAnsi" w:cstheme="minorBidi"/>
          <w:color w:val="auto"/>
          <w:sz w:val="22"/>
          <w:szCs w:val="22"/>
          <w:lang w:eastAsia="en-US"/>
        </w:rPr>
        <w:id w:val="221263170"/>
        <w:docPartObj>
          <w:docPartGallery w:val="Table of Contents"/>
          <w:docPartUnique/>
        </w:docPartObj>
      </w:sdtPr>
      <w:sdtEndPr>
        <w:rPr>
          <w:b/>
          <w:bCs/>
        </w:rPr>
      </w:sdtEndPr>
      <w:sdtContent>
        <w:p w:rsidR="006A681F" w:rsidRDefault="006A681F">
          <w:pPr>
            <w:pStyle w:val="a6"/>
          </w:pPr>
          <w:r>
            <w:t>Περιεχόμενα</w:t>
          </w:r>
        </w:p>
        <w:p w:rsidR="006A681F" w:rsidRDefault="006A681F">
          <w:pPr>
            <w:pStyle w:val="10"/>
            <w:tabs>
              <w:tab w:val="right" w:leader="dot" w:pos="8296"/>
            </w:tabs>
            <w:rPr>
              <w:rFonts w:eastAsiaTheme="minorEastAsia"/>
              <w:noProof/>
              <w:lang w:eastAsia="el-GR"/>
            </w:rPr>
          </w:pPr>
          <w:r>
            <w:fldChar w:fldCharType="begin"/>
          </w:r>
          <w:r>
            <w:instrText xml:space="preserve"> TOC \o "1-3" \h \z \u </w:instrText>
          </w:r>
          <w:r>
            <w:fldChar w:fldCharType="separate"/>
          </w:r>
          <w:hyperlink w:anchor="_Toc509701025" w:history="1">
            <w:r w:rsidRPr="007D0731">
              <w:rPr>
                <w:rStyle w:val="-"/>
                <w:rFonts w:ascii="Times New Roman" w:hAnsi="Times New Roman" w:cs="Times New Roman"/>
                <w:noProof/>
                <w:lang w:val="en-US"/>
              </w:rPr>
              <w:t>1 Ecology</w:t>
            </w:r>
            <w:r>
              <w:rPr>
                <w:noProof/>
                <w:webHidden/>
              </w:rPr>
              <w:tab/>
            </w:r>
            <w:r>
              <w:rPr>
                <w:noProof/>
                <w:webHidden/>
              </w:rPr>
              <w:fldChar w:fldCharType="begin"/>
            </w:r>
            <w:r>
              <w:rPr>
                <w:noProof/>
                <w:webHidden/>
              </w:rPr>
              <w:instrText xml:space="preserve"> PAGEREF _Toc509701025 \h </w:instrText>
            </w:r>
            <w:r>
              <w:rPr>
                <w:noProof/>
                <w:webHidden/>
              </w:rPr>
            </w:r>
            <w:r>
              <w:rPr>
                <w:noProof/>
                <w:webHidden/>
              </w:rPr>
              <w:fldChar w:fldCharType="separate"/>
            </w:r>
            <w:r>
              <w:rPr>
                <w:noProof/>
                <w:webHidden/>
              </w:rPr>
              <w:t>2</w:t>
            </w:r>
            <w:r>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26" w:history="1">
            <w:r w:rsidR="006A681F" w:rsidRPr="007D0731">
              <w:rPr>
                <w:rStyle w:val="-"/>
                <w:rFonts w:ascii="Times New Roman" w:hAnsi="Times New Roman" w:cs="Times New Roman"/>
                <w:noProof/>
                <w:lang w:val="en-US"/>
              </w:rPr>
              <w:t>1.1 Levels, scope, and scale of organization</w:t>
            </w:r>
            <w:r w:rsidR="006A681F">
              <w:rPr>
                <w:noProof/>
                <w:webHidden/>
              </w:rPr>
              <w:tab/>
            </w:r>
            <w:r w:rsidR="006A681F">
              <w:rPr>
                <w:noProof/>
                <w:webHidden/>
              </w:rPr>
              <w:fldChar w:fldCharType="begin"/>
            </w:r>
            <w:r w:rsidR="006A681F">
              <w:rPr>
                <w:noProof/>
                <w:webHidden/>
              </w:rPr>
              <w:instrText xml:space="preserve"> PAGEREF _Toc509701026 \h </w:instrText>
            </w:r>
            <w:r w:rsidR="006A681F">
              <w:rPr>
                <w:noProof/>
                <w:webHidden/>
              </w:rPr>
            </w:r>
            <w:r w:rsidR="006A681F">
              <w:rPr>
                <w:noProof/>
                <w:webHidden/>
              </w:rPr>
              <w:fldChar w:fldCharType="separate"/>
            </w:r>
            <w:r w:rsidR="006A681F">
              <w:rPr>
                <w:noProof/>
                <w:webHidden/>
              </w:rPr>
              <w:t>3</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27" w:history="1">
            <w:r w:rsidR="006A681F" w:rsidRPr="007D0731">
              <w:rPr>
                <w:rStyle w:val="-"/>
                <w:rFonts w:ascii="Times New Roman" w:hAnsi="Times New Roman" w:cs="Times New Roman"/>
                <w:noProof/>
                <w:lang w:val="en-US"/>
              </w:rPr>
              <w:t>1.2 Hierarchy</w:t>
            </w:r>
            <w:r w:rsidR="006A681F">
              <w:rPr>
                <w:noProof/>
                <w:webHidden/>
              </w:rPr>
              <w:tab/>
            </w:r>
            <w:r w:rsidR="006A681F">
              <w:rPr>
                <w:noProof/>
                <w:webHidden/>
              </w:rPr>
              <w:fldChar w:fldCharType="begin"/>
            </w:r>
            <w:r w:rsidR="006A681F">
              <w:rPr>
                <w:noProof/>
                <w:webHidden/>
              </w:rPr>
              <w:instrText xml:space="preserve"> PAGEREF _Toc509701027 \h </w:instrText>
            </w:r>
            <w:r w:rsidR="006A681F">
              <w:rPr>
                <w:noProof/>
                <w:webHidden/>
              </w:rPr>
            </w:r>
            <w:r w:rsidR="006A681F">
              <w:rPr>
                <w:noProof/>
                <w:webHidden/>
              </w:rPr>
              <w:fldChar w:fldCharType="separate"/>
            </w:r>
            <w:r w:rsidR="006A681F">
              <w:rPr>
                <w:noProof/>
                <w:webHidden/>
              </w:rPr>
              <w:t>3</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28" w:history="1">
            <w:r w:rsidR="006A681F" w:rsidRPr="007D0731">
              <w:rPr>
                <w:rStyle w:val="-"/>
                <w:rFonts w:ascii="Times New Roman" w:hAnsi="Times New Roman" w:cs="Times New Roman"/>
                <w:noProof/>
                <w:lang w:val="en-US"/>
              </w:rPr>
              <w:t>1.3 Biodiversity</w:t>
            </w:r>
            <w:r w:rsidR="006A681F">
              <w:rPr>
                <w:noProof/>
                <w:webHidden/>
              </w:rPr>
              <w:tab/>
            </w:r>
            <w:r w:rsidR="006A681F">
              <w:rPr>
                <w:noProof/>
                <w:webHidden/>
              </w:rPr>
              <w:fldChar w:fldCharType="begin"/>
            </w:r>
            <w:r w:rsidR="006A681F">
              <w:rPr>
                <w:noProof/>
                <w:webHidden/>
              </w:rPr>
              <w:instrText xml:space="preserve"> PAGEREF _Toc509701028 \h </w:instrText>
            </w:r>
            <w:r w:rsidR="006A681F">
              <w:rPr>
                <w:noProof/>
                <w:webHidden/>
              </w:rPr>
            </w:r>
            <w:r w:rsidR="006A681F">
              <w:rPr>
                <w:noProof/>
                <w:webHidden/>
              </w:rPr>
              <w:fldChar w:fldCharType="separate"/>
            </w:r>
            <w:r w:rsidR="006A681F">
              <w:rPr>
                <w:noProof/>
                <w:webHidden/>
              </w:rPr>
              <w:t>4</w:t>
            </w:r>
            <w:r w:rsidR="006A681F">
              <w:rPr>
                <w:noProof/>
                <w:webHidden/>
              </w:rPr>
              <w:fldChar w:fldCharType="end"/>
            </w:r>
          </w:hyperlink>
        </w:p>
        <w:p w:rsidR="006A681F" w:rsidRDefault="00796DC7">
          <w:pPr>
            <w:pStyle w:val="10"/>
            <w:tabs>
              <w:tab w:val="right" w:leader="dot" w:pos="8296"/>
            </w:tabs>
            <w:rPr>
              <w:rFonts w:eastAsiaTheme="minorEastAsia"/>
              <w:noProof/>
              <w:lang w:eastAsia="el-GR"/>
            </w:rPr>
          </w:pPr>
          <w:hyperlink w:anchor="_Toc509701029" w:history="1">
            <w:r w:rsidR="006A681F" w:rsidRPr="007D0731">
              <w:rPr>
                <w:rStyle w:val="-"/>
                <w:rFonts w:ascii="Times New Roman" w:hAnsi="Times New Roman" w:cs="Times New Roman"/>
                <w:noProof/>
                <w:lang w:val="en-US"/>
              </w:rPr>
              <w:t>2 Ecological complexity</w:t>
            </w:r>
            <w:r w:rsidR="006A681F">
              <w:rPr>
                <w:noProof/>
                <w:webHidden/>
              </w:rPr>
              <w:tab/>
            </w:r>
            <w:r w:rsidR="006A681F">
              <w:rPr>
                <w:noProof/>
                <w:webHidden/>
              </w:rPr>
              <w:fldChar w:fldCharType="begin"/>
            </w:r>
            <w:r w:rsidR="006A681F">
              <w:rPr>
                <w:noProof/>
                <w:webHidden/>
              </w:rPr>
              <w:instrText xml:space="preserve"> PAGEREF _Toc509701029 \h </w:instrText>
            </w:r>
            <w:r w:rsidR="006A681F">
              <w:rPr>
                <w:noProof/>
                <w:webHidden/>
              </w:rPr>
            </w:r>
            <w:r w:rsidR="006A681F">
              <w:rPr>
                <w:noProof/>
                <w:webHidden/>
              </w:rPr>
              <w:fldChar w:fldCharType="separate"/>
            </w:r>
            <w:r w:rsidR="006A681F">
              <w:rPr>
                <w:noProof/>
                <w:webHidden/>
              </w:rPr>
              <w:t>5</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30" w:history="1">
            <w:r w:rsidR="006A681F" w:rsidRPr="007D0731">
              <w:rPr>
                <w:rStyle w:val="-"/>
                <w:rFonts w:ascii="Times New Roman" w:hAnsi="Times New Roman" w:cs="Times New Roman"/>
                <w:noProof/>
                <w:lang w:val="en-US"/>
              </w:rPr>
              <w:t>2.1 Complexity</w:t>
            </w:r>
            <w:r w:rsidR="006A681F">
              <w:rPr>
                <w:noProof/>
                <w:webHidden/>
              </w:rPr>
              <w:tab/>
            </w:r>
            <w:r w:rsidR="006A681F">
              <w:rPr>
                <w:noProof/>
                <w:webHidden/>
              </w:rPr>
              <w:fldChar w:fldCharType="begin"/>
            </w:r>
            <w:r w:rsidR="006A681F">
              <w:rPr>
                <w:noProof/>
                <w:webHidden/>
              </w:rPr>
              <w:instrText xml:space="preserve"> PAGEREF _Toc509701030 \h </w:instrText>
            </w:r>
            <w:r w:rsidR="006A681F">
              <w:rPr>
                <w:noProof/>
                <w:webHidden/>
              </w:rPr>
            </w:r>
            <w:r w:rsidR="006A681F">
              <w:rPr>
                <w:noProof/>
                <w:webHidden/>
              </w:rPr>
              <w:fldChar w:fldCharType="separate"/>
            </w:r>
            <w:r w:rsidR="006A681F">
              <w:rPr>
                <w:noProof/>
                <w:webHidden/>
              </w:rPr>
              <w:t>5</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31" w:history="1">
            <w:r w:rsidR="006A681F" w:rsidRPr="007D0731">
              <w:rPr>
                <w:rStyle w:val="-"/>
                <w:rFonts w:ascii="Times New Roman" w:hAnsi="Times New Roman" w:cs="Times New Roman"/>
                <w:noProof/>
                <w:lang w:val="en-US"/>
              </w:rPr>
              <w:t>2. 2 Holism</w:t>
            </w:r>
            <w:r w:rsidR="006A681F">
              <w:rPr>
                <w:noProof/>
                <w:webHidden/>
              </w:rPr>
              <w:tab/>
            </w:r>
            <w:r w:rsidR="006A681F">
              <w:rPr>
                <w:noProof/>
                <w:webHidden/>
              </w:rPr>
              <w:fldChar w:fldCharType="begin"/>
            </w:r>
            <w:r w:rsidR="006A681F">
              <w:rPr>
                <w:noProof/>
                <w:webHidden/>
              </w:rPr>
              <w:instrText xml:space="preserve"> PAGEREF _Toc509701031 \h </w:instrText>
            </w:r>
            <w:r w:rsidR="006A681F">
              <w:rPr>
                <w:noProof/>
                <w:webHidden/>
              </w:rPr>
            </w:r>
            <w:r w:rsidR="006A681F">
              <w:rPr>
                <w:noProof/>
                <w:webHidden/>
              </w:rPr>
              <w:fldChar w:fldCharType="separate"/>
            </w:r>
            <w:r w:rsidR="006A681F">
              <w:rPr>
                <w:noProof/>
                <w:webHidden/>
              </w:rPr>
              <w:t>5</w:t>
            </w:r>
            <w:r w:rsidR="006A681F">
              <w:rPr>
                <w:noProof/>
                <w:webHidden/>
              </w:rPr>
              <w:fldChar w:fldCharType="end"/>
            </w:r>
          </w:hyperlink>
        </w:p>
        <w:p w:rsidR="006A681F" w:rsidRDefault="00796DC7">
          <w:pPr>
            <w:pStyle w:val="10"/>
            <w:tabs>
              <w:tab w:val="right" w:leader="dot" w:pos="8296"/>
            </w:tabs>
            <w:rPr>
              <w:rFonts w:eastAsiaTheme="minorEastAsia"/>
              <w:noProof/>
              <w:lang w:eastAsia="el-GR"/>
            </w:rPr>
          </w:pPr>
          <w:hyperlink w:anchor="_Toc509701032" w:history="1">
            <w:r w:rsidR="006A681F" w:rsidRPr="007D0731">
              <w:rPr>
                <w:rStyle w:val="-"/>
                <w:rFonts w:ascii="Times New Roman" w:hAnsi="Times New Roman" w:cs="Times New Roman"/>
                <w:noProof/>
                <w:lang w:val="en-US"/>
              </w:rPr>
              <w:t>3 Relation to the environment</w:t>
            </w:r>
            <w:r w:rsidR="006A681F">
              <w:rPr>
                <w:noProof/>
                <w:webHidden/>
              </w:rPr>
              <w:tab/>
            </w:r>
            <w:r w:rsidR="006A681F">
              <w:rPr>
                <w:noProof/>
                <w:webHidden/>
              </w:rPr>
              <w:fldChar w:fldCharType="begin"/>
            </w:r>
            <w:r w:rsidR="006A681F">
              <w:rPr>
                <w:noProof/>
                <w:webHidden/>
              </w:rPr>
              <w:instrText xml:space="preserve"> PAGEREF _Toc509701032 \h </w:instrText>
            </w:r>
            <w:r w:rsidR="006A681F">
              <w:rPr>
                <w:noProof/>
                <w:webHidden/>
              </w:rPr>
            </w:r>
            <w:r w:rsidR="006A681F">
              <w:rPr>
                <w:noProof/>
                <w:webHidden/>
              </w:rPr>
              <w:fldChar w:fldCharType="separate"/>
            </w:r>
            <w:r w:rsidR="006A681F">
              <w:rPr>
                <w:noProof/>
                <w:webHidden/>
              </w:rPr>
              <w:t>7</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33" w:history="1">
            <w:r w:rsidR="006A681F" w:rsidRPr="007D0731">
              <w:rPr>
                <w:rStyle w:val="-"/>
                <w:rFonts w:ascii="Times New Roman" w:hAnsi="Times New Roman" w:cs="Times New Roman"/>
                <w:noProof/>
                <w:lang w:val="en-US"/>
              </w:rPr>
              <w:t>3.1 Natural environment</w:t>
            </w:r>
            <w:r w:rsidR="006A681F">
              <w:rPr>
                <w:noProof/>
                <w:webHidden/>
              </w:rPr>
              <w:tab/>
            </w:r>
            <w:r w:rsidR="006A681F">
              <w:rPr>
                <w:noProof/>
                <w:webHidden/>
              </w:rPr>
              <w:fldChar w:fldCharType="begin"/>
            </w:r>
            <w:r w:rsidR="006A681F">
              <w:rPr>
                <w:noProof/>
                <w:webHidden/>
              </w:rPr>
              <w:instrText xml:space="preserve"> PAGEREF _Toc509701033 \h </w:instrText>
            </w:r>
            <w:r w:rsidR="006A681F">
              <w:rPr>
                <w:noProof/>
                <w:webHidden/>
              </w:rPr>
            </w:r>
            <w:r w:rsidR="006A681F">
              <w:rPr>
                <w:noProof/>
                <w:webHidden/>
              </w:rPr>
              <w:fldChar w:fldCharType="separate"/>
            </w:r>
            <w:r w:rsidR="006A681F">
              <w:rPr>
                <w:noProof/>
                <w:webHidden/>
              </w:rPr>
              <w:t>7</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34" w:history="1">
            <w:r w:rsidR="006A681F" w:rsidRPr="007D0731">
              <w:rPr>
                <w:rStyle w:val="-"/>
                <w:rFonts w:ascii="Times New Roman" w:hAnsi="Times New Roman" w:cs="Times New Roman"/>
                <w:noProof/>
                <w:lang w:val="en-US"/>
              </w:rPr>
              <w:t>3.2 Resilience (ecology)</w:t>
            </w:r>
            <w:r w:rsidR="006A681F">
              <w:rPr>
                <w:noProof/>
                <w:webHidden/>
              </w:rPr>
              <w:tab/>
            </w:r>
            <w:r w:rsidR="006A681F">
              <w:rPr>
                <w:noProof/>
                <w:webHidden/>
              </w:rPr>
              <w:fldChar w:fldCharType="begin"/>
            </w:r>
            <w:r w:rsidR="006A681F">
              <w:rPr>
                <w:noProof/>
                <w:webHidden/>
              </w:rPr>
              <w:instrText xml:space="preserve"> PAGEREF _Toc509701034 \h </w:instrText>
            </w:r>
            <w:r w:rsidR="006A681F">
              <w:rPr>
                <w:noProof/>
                <w:webHidden/>
              </w:rPr>
            </w:r>
            <w:r w:rsidR="006A681F">
              <w:rPr>
                <w:noProof/>
                <w:webHidden/>
              </w:rPr>
              <w:fldChar w:fldCharType="separate"/>
            </w:r>
            <w:r w:rsidR="006A681F">
              <w:rPr>
                <w:noProof/>
                <w:webHidden/>
              </w:rPr>
              <w:t>7</w:t>
            </w:r>
            <w:r w:rsidR="006A681F">
              <w:rPr>
                <w:noProof/>
                <w:webHidden/>
              </w:rPr>
              <w:fldChar w:fldCharType="end"/>
            </w:r>
          </w:hyperlink>
        </w:p>
        <w:p w:rsidR="006A681F" w:rsidRDefault="00796DC7">
          <w:pPr>
            <w:pStyle w:val="10"/>
            <w:tabs>
              <w:tab w:val="right" w:leader="dot" w:pos="8296"/>
            </w:tabs>
            <w:rPr>
              <w:rFonts w:eastAsiaTheme="minorEastAsia"/>
              <w:noProof/>
              <w:lang w:eastAsia="el-GR"/>
            </w:rPr>
          </w:pPr>
          <w:hyperlink w:anchor="_Toc509701035" w:history="1">
            <w:r w:rsidR="006A681F" w:rsidRPr="007D0731">
              <w:rPr>
                <w:rStyle w:val="-"/>
                <w:rFonts w:ascii="Times New Roman" w:hAnsi="Times New Roman" w:cs="Times New Roman"/>
                <w:noProof/>
                <w:lang w:val="en-US"/>
              </w:rPr>
              <w:t>4 Relation to evolution</w:t>
            </w:r>
            <w:r w:rsidR="006A681F">
              <w:rPr>
                <w:noProof/>
                <w:webHidden/>
              </w:rPr>
              <w:tab/>
            </w:r>
            <w:r w:rsidR="006A681F">
              <w:rPr>
                <w:noProof/>
                <w:webHidden/>
              </w:rPr>
              <w:fldChar w:fldCharType="begin"/>
            </w:r>
            <w:r w:rsidR="006A681F">
              <w:rPr>
                <w:noProof/>
                <w:webHidden/>
              </w:rPr>
              <w:instrText xml:space="preserve"> PAGEREF _Toc509701035 \h </w:instrText>
            </w:r>
            <w:r w:rsidR="006A681F">
              <w:rPr>
                <w:noProof/>
                <w:webHidden/>
              </w:rPr>
            </w:r>
            <w:r w:rsidR="006A681F">
              <w:rPr>
                <w:noProof/>
                <w:webHidden/>
              </w:rPr>
              <w:fldChar w:fldCharType="separate"/>
            </w:r>
            <w:r w:rsidR="006A681F">
              <w:rPr>
                <w:noProof/>
                <w:webHidden/>
              </w:rPr>
              <w:t>9</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36" w:history="1">
            <w:r w:rsidR="006A681F" w:rsidRPr="007D0731">
              <w:rPr>
                <w:rStyle w:val="-"/>
                <w:rFonts w:ascii="Times New Roman" w:hAnsi="Times New Roman" w:cs="Times New Roman"/>
                <w:noProof/>
                <w:lang w:val="en-US"/>
              </w:rPr>
              <w:t>4.1 Evolutionary ecology</w:t>
            </w:r>
            <w:r w:rsidR="006A681F">
              <w:rPr>
                <w:noProof/>
                <w:webHidden/>
              </w:rPr>
              <w:tab/>
            </w:r>
            <w:r w:rsidR="006A681F">
              <w:rPr>
                <w:noProof/>
                <w:webHidden/>
              </w:rPr>
              <w:fldChar w:fldCharType="begin"/>
            </w:r>
            <w:r w:rsidR="006A681F">
              <w:rPr>
                <w:noProof/>
                <w:webHidden/>
              </w:rPr>
              <w:instrText xml:space="preserve"> PAGEREF _Toc509701036 \h </w:instrText>
            </w:r>
            <w:r w:rsidR="006A681F">
              <w:rPr>
                <w:noProof/>
                <w:webHidden/>
              </w:rPr>
            </w:r>
            <w:r w:rsidR="006A681F">
              <w:rPr>
                <w:noProof/>
                <w:webHidden/>
              </w:rPr>
              <w:fldChar w:fldCharType="separate"/>
            </w:r>
            <w:r w:rsidR="006A681F">
              <w:rPr>
                <w:noProof/>
                <w:webHidden/>
              </w:rPr>
              <w:t>9</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37" w:history="1">
            <w:r w:rsidR="006A681F" w:rsidRPr="007D0731">
              <w:rPr>
                <w:rStyle w:val="-"/>
                <w:rFonts w:ascii="Times New Roman" w:hAnsi="Times New Roman" w:cs="Times New Roman"/>
                <w:noProof/>
                <w:lang w:val="en-US"/>
              </w:rPr>
              <w:t>4.2 Social ecology</w:t>
            </w:r>
            <w:r w:rsidR="006A681F">
              <w:rPr>
                <w:noProof/>
                <w:webHidden/>
              </w:rPr>
              <w:tab/>
            </w:r>
            <w:r w:rsidR="006A681F">
              <w:rPr>
                <w:noProof/>
                <w:webHidden/>
              </w:rPr>
              <w:fldChar w:fldCharType="begin"/>
            </w:r>
            <w:r w:rsidR="006A681F">
              <w:rPr>
                <w:noProof/>
                <w:webHidden/>
              </w:rPr>
              <w:instrText xml:space="preserve"> PAGEREF _Toc509701037 \h </w:instrText>
            </w:r>
            <w:r w:rsidR="006A681F">
              <w:rPr>
                <w:noProof/>
                <w:webHidden/>
              </w:rPr>
            </w:r>
            <w:r w:rsidR="006A681F">
              <w:rPr>
                <w:noProof/>
                <w:webHidden/>
              </w:rPr>
              <w:fldChar w:fldCharType="separate"/>
            </w:r>
            <w:r w:rsidR="006A681F">
              <w:rPr>
                <w:noProof/>
                <w:webHidden/>
              </w:rPr>
              <w:t>9</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38" w:history="1">
            <w:r w:rsidR="006A681F" w:rsidRPr="007D0731">
              <w:rPr>
                <w:rStyle w:val="-"/>
                <w:rFonts w:ascii="Times New Roman" w:hAnsi="Times New Roman" w:cs="Times New Roman"/>
                <w:noProof/>
                <w:lang w:val="en-US"/>
              </w:rPr>
              <w:t>4.3 Coevolution</w:t>
            </w:r>
            <w:r w:rsidR="006A681F">
              <w:rPr>
                <w:noProof/>
                <w:webHidden/>
              </w:rPr>
              <w:tab/>
            </w:r>
            <w:r w:rsidR="006A681F">
              <w:rPr>
                <w:noProof/>
                <w:webHidden/>
              </w:rPr>
              <w:fldChar w:fldCharType="begin"/>
            </w:r>
            <w:r w:rsidR="006A681F">
              <w:rPr>
                <w:noProof/>
                <w:webHidden/>
              </w:rPr>
              <w:instrText xml:space="preserve"> PAGEREF _Toc509701038 \h </w:instrText>
            </w:r>
            <w:r w:rsidR="006A681F">
              <w:rPr>
                <w:noProof/>
                <w:webHidden/>
              </w:rPr>
            </w:r>
            <w:r w:rsidR="006A681F">
              <w:rPr>
                <w:noProof/>
                <w:webHidden/>
              </w:rPr>
              <w:fldChar w:fldCharType="separate"/>
            </w:r>
            <w:r w:rsidR="006A681F">
              <w:rPr>
                <w:noProof/>
                <w:webHidden/>
              </w:rPr>
              <w:t>10</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39" w:history="1">
            <w:r w:rsidR="006A681F" w:rsidRPr="007D0731">
              <w:rPr>
                <w:rStyle w:val="-"/>
                <w:rFonts w:ascii="Times New Roman" w:hAnsi="Times New Roman" w:cs="Times New Roman"/>
                <w:noProof/>
                <w:lang w:val="en-US"/>
              </w:rPr>
              <w:t>4.4 Biogeography</w:t>
            </w:r>
            <w:r w:rsidR="006A681F">
              <w:rPr>
                <w:noProof/>
                <w:webHidden/>
              </w:rPr>
              <w:tab/>
            </w:r>
            <w:r w:rsidR="006A681F">
              <w:rPr>
                <w:noProof/>
                <w:webHidden/>
              </w:rPr>
              <w:fldChar w:fldCharType="begin"/>
            </w:r>
            <w:r w:rsidR="006A681F">
              <w:rPr>
                <w:noProof/>
                <w:webHidden/>
              </w:rPr>
              <w:instrText xml:space="preserve"> PAGEREF _Toc509701039 \h </w:instrText>
            </w:r>
            <w:r w:rsidR="006A681F">
              <w:rPr>
                <w:noProof/>
                <w:webHidden/>
              </w:rPr>
            </w:r>
            <w:r w:rsidR="006A681F">
              <w:rPr>
                <w:noProof/>
                <w:webHidden/>
              </w:rPr>
              <w:fldChar w:fldCharType="separate"/>
            </w:r>
            <w:r w:rsidR="006A681F">
              <w:rPr>
                <w:noProof/>
                <w:webHidden/>
              </w:rPr>
              <w:t>10</w:t>
            </w:r>
            <w:r w:rsidR="006A681F">
              <w:rPr>
                <w:noProof/>
                <w:webHidden/>
              </w:rPr>
              <w:fldChar w:fldCharType="end"/>
            </w:r>
          </w:hyperlink>
        </w:p>
        <w:p w:rsidR="006A681F" w:rsidRDefault="00796DC7">
          <w:pPr>
            <w:pStyle w:val="10"/>
            <w:tabs>
              <w:tab w:val="right" w:leader="dot" w:pos="8296"/>
            </w:tabs>
            <w:rPr>
              <w:rFonts w:eastAsiaTheme="minorEastAsia"/>
              <w:noProof/>
              <w:lang w:eastAsia="el-GR"/>
            </w:rPr>
          </w:pPr>
          <w:hyperlink w:anchor="_Toc509701040" w:history="1">
            <w:r w:rsidR="006A681F" w:rsidRPr="007D0731">
              <w:rPr>
                <w:rStyle w:val="-"/>
                <w:rFonts w:ascii="Times New Roman" w:hAnsi="Times New Roman" w:cs="Times New Roman"/>
                <w:noProof/>
                <w:lang w:val="en-US"/>
              </w:rPr>
              <w:t>5 Human ecology</w:t>
            </w:r>
            <w:r w:rsidR="006A681F">
              <w:rPr>
                <w:noProof/>
                <w:webHidden/>
              </w:rPr>
              <w:tab/>
            </w:r>
            <w:r w:rsidR="006A681F">
              <w:rPr>
                <w:noProof/>
                <w:webHidden/>
              </w:rPr>
              <w:fldChar w:fldCharType="begin"/>
            </w:r>
            <w:r w:rsidR="006A681F">
              <w:rPr>
                <w:noProof/>
                <w:webHidden/>
              </w:rPr>
              <w:instrText xml:space="preserve"> PAGEREF _Toc509701040 \h </w:instrText>
            </w:r>
            <w:r w:rsidR="006A681F">
              <w:rPr>
                <w:noProof/>
                <w:webHidden/>
              </w:rPr>
            </w:r>
            <w:r w:rsidR="006A681F">
              <w:rPr>
                <w:noProof/>
                <w:webHidden/>
              </w:rPr>
              <w:fldChar w:fldCharType="separate"/>
            </w:r>
            <w:r w:rsidR="006A681F">
              <w:rPr>
                <w:noProof/>
                <w:webHidden/>
              </w:rPr>
              <w:t>12</w:t>
            </w:r>
            <w:r w:rsidR="006A681F">
              <w:rPr>
                <w:noProof/>
                <w:webHidden/>
              </w:rPr>
              <w:fldChar w:fldCharType="end"/>
            </w:r>
          </w:hyperlink>
        </w:p>
        <w:p w:rsidR="006A681F" w:rsidRDefault="00796DC7">
          <w:pPr>
            <w:pStyle w:val="20"/>
            <w:tabs>
              <w:tab w:val="right" w:leader="dot" w:pos="8296"/>
            </w:tabs>
            <w:rPr>
              <w:rFonts w:eastAsiaTheme="minorEastAsia"/>
              <w:noProof/>
              <w:lang w:eastAsia="el-GR"/>
            </w:rPr>
          </w:pPr>
          <w:hyperlink w:anchor="_Toc509701041" w:history="1">
            <w:r w:rsidR="006A681F" w:rsidRPr="007D0731">
              <w:rPr>
                <w:rStyle w:val="-"/>
                <w:rFonts w:ascii="Times New Roman" w:hAnsi="Times New Roman" w:cs="Times New Roman"/>
                <w:noProof/>
                <w:lang w:val="en-US"/>
              </w:rPr>
              <w:t>5.1 Restoration and management</w:t>
            </w:r>
            <w:r w:rsidR="006A681F">
              <w:rPr>
                <w:noProof/>
                <w:webHidden/>
              </w:rPr>
              <w:tab/>
            </w:r>
            <w:r w:rsidR="006A681F">
              <w:rPr>
                <w:noProof/>
                <w:webHidden/>
              </w:rPr>
              <w:fldChar w:fldCharType="begin"/>
            </w:r>
            <w:r w:rsidR="006A681F">
              <w:rPr>
                <w:noProof/>
                <w:webHidden/>
              </w:rPr>
              <w:instrText xml:space="preserve"> PAGEREF _Toc509701041 \h </w:instrText>
            </w:r>
            <w:r w:rsidR="006A681F">
              <w:rPr>
                <w:noProof/>
                <w:webHidden/>
              </w:rPr>
            </w:r>
            <w:r w:rsidR="006A681F">
              <w:rPr>
                <w:noProof/>
                <w:webHidden/>
              </w:rPr>
              <w:fldChar w:fldCharType="separate"/>
            </w:r>
            <w:r w:rsidR="006A681F">
              <w:rPr>
                <w:noProof/>
                <w:webHidden/>
              </w:rPr>
              <w:t>13</w:t>
            </w:r>
            <w:r w:rsidR="006A681F">
              <w:rPr>
                <w:noProof/>
                <w:webHidden/>
              </w:rPr>
              <w:fldChar w:fldCharType="end"/>
            </w:r>
          </w:hyperlink>
        </w:p>
        <w:p w:rsidR="006A681F" w:rsidRDefault="00796DC7">
          <w:pPr>
            <w:pStyle w:val="10"/>
            <w:tabs>
              <w:tab w:val="right" w:leader="dot" w:pos="8296"/>
            </w:tabs>
            <w:rPr>
              <w:rFonts w:eastAsiaTheme="minorEastAsia"/>
              <w:noProof/>
              <w:lang w:eastAsia="el-GR"/>
            </w:rPr>
          </w:pPr>
          <w:hyperlink w:anchor="_Toc509701042" w:history="1">
            <w:r w:rsidR="006A681F" w:rsidRPr="007D0731">
              <w:rPr>
                <w:rStyle w:val="-"/>
                <w:noProof/>
              </w:rPr>
              <w:t>6 Η οικογένειά μου</w:t>
            </w:r>
            <w:r w:rsidR="006A681F">
              <w:rPr>
                <w:noProof/>
                <w:webHidden/>
              </w:rPr>
              <w:tab/>
            </w:r>
            <w:r w:rsidR="006A681F">
              <w:rPr>
                <w:noProof/>
                <w:webHidden/>
              </w:rPr>
              <w:fldChar w:fldCharType="begin"/>
            </w:r>
            <w:r w:rsidR="006A681F">
              <w:rPr>
                <w:noProof/>
                <w:webHidden/>
              </w:rPr>
              <w:instrText xml:space="preserve"> PAGEREF _Toc509701042 \h </w:instrText>
            </w:r>
            <w:r w:rsidR="006A681F">
              <w:rPr>
                <w:noProof/>
                <w:webHidden/>
              </w:rPr>
            </w:r>
            <w:r w:rsidR="006A681F">
              <w:rPr>
                <w:noProof/>
                <w:webHidden/>
              </w:rPr>
              <w:fldChar w:fldCharType="separate"/>
            </w:r>
            <w:r w:rsidR="006A681F">
              <w:rPr>
                <w:noProof/>
                <w:webHidden/>
              </w:rPr>
              <w:t>14</w:t>
            </w:r>
            <w:r w:rsidR="006A681F">
              <w:rPr>
                <w:noProof/>
                <w:webHidden/>
              </w:rPr>
              <w:fldChar w:fldCharType="end"/>
            </w:r>
          </w:hyperlink>
        </w:p>
        <w:p w:rsidR="006A681F" w:rsidRDefault="006A681F">
          <w:r>
            <w:rPr>
              <w:b/>
              <w:bCs/>
            </w:rPr>
            <w:fldChar w:fldCharType="end"/>
          </w:r>
        </w:p>
      </w:sdtContent>
    </w:sdt>
    <w:p w:rsidR="007B75E9" w:rsidRDefault="007B75E9" w:rsidP="007B75E9">
      <w:pPr>
        <w:pStyle w:val="1"/>
        <w:spacing w:afterLines="240" w:after="576" w:line="26" w:lineRule="atLeast"/>
        <w:rPr>
          <w:rFonts w:ascii="Times New Roman" w:hAnsi="Times New Roman" w:cs="Times New Roman"/>
          <w:lang w:val="en-US"/>
        </w:rPr>
      </w:pPr>
    </w:p>
    <w:p w:rsidR="007B75E9" w:rsidRDefault="007B75E9" w:rsidP="007B75E9">
      <w:pPr>
        <w:rPr>
          <w:rFonts w:eastAsiaTheme="majorEastAsia"/>
          <w:color w:val="FF0000"/>
          <w:sz w:val="34"/>
          <w:szCs w:val="32"/>
          <w:lang w:val="en-US"/>
        </w:rPr>
      </w:pPr>
      <w:r>
        <w:rPr>
          <w:lang w:val="en-US"/>
        </w:rPr>
        <w:br w:type="page"/>
      </w:r>
    </w:p>
    <w:p w:rsidR="0006225F" w:rsidRPr="00D83C6F" w:rsidRDefault="00A928DA" w:rsidP="003554E1">
      <w:pPr>
        <w:pStyle w:val="1"/>
        <w:spacing w:after="240" w:line="26" w:lineRule="atLeast"/>
        <w:ind w:firstLine="709"/>
        <w:rPr>
          <w:rFonts w:ascii="Times New Roman" w:hAnsi="Times New Roman" w:cs="Times New Roman"/>
          <w:lang w:val="en-US"/>
        </w:rPr>
      </w:pPr>
      <w:bookmarkStart w:id="2" w:name="_Toc509701025"/>
      <w:r w:rsidRPr="00D83C6F">
        <w:rPr>
          <w:rFonts w:ascii="Times New Roman" w:hAnsi="Times New Roman" w:cs="Times New Roman"/>
          <w:lang w:val="en-US"/>
        </w:rPr>
        <w:lastRenderedPageBreak/>
        <w:t xml:space="preserve">1 </w:t>
      </w:r>
      <w:r w:rsidR="0006225F" w:rsidRPr="00D83C6F">
        <w:rPr>
          <w:rFonts w:ascii="Times New Roman" w:hAnsi="Times New Roman" w:cs="Times New Roman"/>
          <w:lang w:val="en-US"/>
        </w:rPr>
        <w:t>Ecology</w:t>
      </w:r>
      <w:bookmarkEnd w:id="2"/>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Ecology addresses the full scale of life, from tiny bacteria to processes that span the </w:t>
      </w:r>
      <w:del w:id="3" w:author="user" w:date="2018-03-25T00:44:00Z">
        <w:r w:rsidR="00F07AAE" w:rsidDel="00C57445">
          <w:rPr>
            <w:rFonts w:ascii="Times New Roman" w:hAnsi="Times New Roman" w:cs="Times New Roman"/>
            <w:lang w:val="en-US"/>
          </w:rPr>
          <w:delText>total</w:delText>
        </w:r>
      </w:del>
      <w:r w:rsidR="00F07AAE">
        <w:rPr>
          <w:rFonts w:ascii="Times New Roman" w:hAnsi="Times New Roman" w:cs="Times New Roman"/>
          <w:lang w:val="en-US"/>
        </w:rPr>
        <w:t xml:space="preserve"> </w:t>
      </w:r>
      <w:r w:rsidRPr="00D83C6F">
        <w:rPr>
          <w:rFonts w:ascii="Times New Roman" w:hAnsi="Times New Roman" w:cs="Times New Roman"/>
          <w:lang w:val="en-US"/>
        </w:rPr>
        <w:t>planet. Ecologists study many diverse and complex relations among species, such as predation and pollination. The diversity of life is organized into</w:t>
      </w:r>
      <w:del w:id="4" w:author="user" w:date="2018-03-25T00:47:00Z">
        <w:r w:rsidRPr="00D83C6F" w:rsidDel="00C57445">
          <w:rPr>
            <w:rFonts w:ascii="Times New Roman" w:hAnsi="Times New Roman" w:cs="Times New Roman"/>
            <w:lang w:val="en-US"/>
          </w:rPr>
          <w:delText xml:space="preserve"> different</w:delText>
        </w:r>
      </w:del>
      <w:r w:rsidRPr="00D83C6F">
        <w:rPr>
          <w:rFonts w:ascii="Times New Roman" w:hAnsi="Times New Roman" w:cs="Times New Roman"/>
          <w:lang w:val="en-US"/>
        </w:rPr>
        <w:t xml:space="preserve"> </w:t>
      </w:r>
      <w:ins w:id="5" w:author="user" w:date="2018-03-25T00:47:00Z">
        <w:r w:rsidR="00C57445">
          <w:rPr>
            <w:rFonts w:ascii="Times New Roman" w:hAnsi="Times New Roman" w:cs="Times New Roman"/>
            <w:lang w:val="en-US"/>
          </w:rPr>
          <w:t xml:space="preserve"> unlike </w:t>
        </w:r>
      </w:ins>
      <w:r w:rsidRPr="00D83C6F">
        <w:rPr>
          <w:rFonts w:ascii="Times New Roman" w:hAnsi="Times New Roman" w:cs="Times New Roman"/>
          <w:lang w:val="en-US"/>
        </w:rPr>
        <w:t>habitats, from terrestrial (middle) to aquatic ecosystems.</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Ecology (from Greek: </w:t>
      </w:r>
      <w:proofErr w:type="spellStart"/>
      <w:r w:rsidRPr="00D83C6F">
        <w:rPr>
          <w:rFonts w:ascii="Times New Roman" w:hAnsi="Times New Roman" w:cs="Times New Roman"/>
        </w:rPr>
        <w:t>οἶκος</w:t>
      </w:r>
      <w:proofErr w:type="spellEnd"/>
      <w:r w:rsidRPr="00D83C6F">
        <w:rPr>
          <w:rFonts w:ascii="Times New Roman" w:hAnsi="Times New Roman" w:cs="Times New Roman"/>
          <w:lang w:val="en-US"/>
        </w:rPr>
        <w:t>, "house", or "environment"; -</w:t>
      </w:r>
      <w:r w:rsidRPr="00D83C6F">
        <w:rPr>
          <w:rFonts w:ascii="Times New Roman" w:hAnsi="Times New Roman" w:cs="Times New Roman"/>
        </w:rPr>
        <w:t>λογία</w:t>
      </w:r>
      <w:r w:rsidRPr="00D83C6F">
        <w:rPr>
          <w:rFonts w:ascii="Times New Roman" w:hAnsi="Times New Roman" w:cs="Times New Roman"/>
          <w:lang w:val="en-US"/>
        </w:rPr>
        <w:t>, "study of</w:t>
      </w:r>
      <w:proofErr w:type="gramStart"/>
      <w:r w:rsidRPr="00D83C6F">
        <w:rPr>
          <w:rFonts w:ascii="Times New Roman" w:hAnsi="Times New Roman" w:cs="Times New Roman"/>
          <w:lang w:val="en-US"/>
        </w:rPr>
        <w:t>")[</w:t>
      </w:r>
      <w:proofErr w:type="gramEnd"/>
      <w:r w:rsidRPr="00D83C6F">
        <w:rPr>
          <w:rFonts w:ascii="Times New Roman" w:hAnsi="Times New Roman" w:cs="Times New Roman"/>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w:t>
      </w:r>
      <w:del w:id="6" w:author="user" w:date="2018-03-25T00:50:00Z">
        <w:r w:rsidRPr="00D83C6F" w:rsidDel="00C57445">
          <w:rPr>
            <w:rFonts w:ascii="Times New Roman" w:hAnsi="Times New Roman" w:cs="Times New Roman"/>
            <w:lang w:val="en-US"/>
          </w:rPr>
          <w:delText>specific</w:delText>
        </w:r>
      </w:del>
      <w:ins w:id="7" w:author="user" w:date="2018-03-25T00:51:00Z">
        <w:r w:rsidR="00C57445">
          <w:rPr>
            <w:rFonts w:ascii="Times New Roman" w:hAnsi="Times New Roman" w:cs="Times New Roman"/>
            <w:lang w:val="en-US"/>
          </w:rPr>
          <w:t xml:space="preserve"> </w:t>
        </w:r>
        <w:proofErr w:type="spellStart"/>
        <w:r w:rsidR="00C57445">
          <w:rPr>
            <w:rFonts w:ascii="Times New Roman" w:hAnsi="Times New Roman" w:cs="Times New Roman"/>
            <w:lang w:val="en-US"/>
          </w:rPr>
          <w:t>specif</w:t>
        </w:r>
      </w:ins>
      <w:proofErr w:type="spellEnd"/>
      <w:r w:rsidRPr="00D83C6F">
        <w:rPr>
          <w:rFonts w:ascii="Times New Roman" w:hAnsi="Times New Roman" w:cs="Times New Roman"/>
          <w:lang w:val="en-US"/>
        </w:rPr>
        <w:t xml:space="preserve"> life history traits. Biodiversity means the varieties of species, genes, and ecosystems, enhances certain ecosystem services.</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Ecology has </w:t>
      </w:r>
      <w:proofErr w:type="spellStart"/>
      <w:r w:rsidRPr="00D83C6F">
        <w:rPr>
          <w:rFonts w:ascii="Times New Roman" w:hAnsi="Times New Roman" w:cs="Times New Roman"/>
          <w:lang w:val="en-US"/>
        </w:rPr>
        <w:t>pract</w:t>
      </w:r>
      <w:proofErr w:type="spellEnd"/>
      <w:del w:id="8" w:author="user" w:date="2018-03-25T00:52:00Z">
        <w:r w:rsidRPr="00D83C6F" w:rsidDel="00873DF6">
          <w:rPr>
            <w:rFonts w:ascii="Times New Roman" w:hAnsi="Times New Roman" w:cs="Times New Roman"/>
            <w:lang w:val="en-US"/>
          </w:rPr>
          <w:delText>ical</w:delText>
        </w:r>
      </w:del>
      <w:r w:rsidRPr="00D83C6F">
        <w:rPr>
          <w:rFonts w:ascii="Times New Roman" w:hAnsi="Times New Roman" w:cs="Times New Roman"/>
          <w:lang w:val="en-US"/>
        </w:rPr>
        <w:t xml:space="preserve">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The word "ecology" ("</w:t>
      </w:r>
      <w:proofErr w:type="spellStart"/>
      <w:r w:rsidRPr="00D83C6F">
        <w:rPr>
          <w:rFonts w:ascii="Times New Roman" w:hAnsi="Times New Roman" w:cs="Times New Roman"/>
          <w:lang w:val="en-US"/>
        </w:rPr>
        <w:t>Ökologie</w:t>
      </w:r>
      <w:proofErr w:type="spellEnd"/>
      <w:r w:rsidRPr="00D83C6F">
        <w:rPr>
          <w:rFonts w:ascii="Times New Roman" w:hAnsi="Times New Roman" w:cs="Times New Roman"/>
          <w:lang w:val="en-US"/>
        </w:rPr>
        <w:t xml:space="preserve">") was coined in 1866 by the German scientist Ernst Haeckel. Ecological thought is derivative of established currents in philosophy, particularly from ethics and </w:t>
      </w:r>
      <w:proofErr w:type="gramStart"/>
      <w:r w:rsidRPr="00D83C6F">
        <w:rPr>
          <w:rFonts w:ascii="Times New Roman" w:hAnsi="Times New Roman" w:cs="Times New Roman"/>
          <w:lang w:val="en-US"/>
        </w:rPr>
        <w:t>politics.[</w:t>
      </w:r>
      <w:proofErr w:type="gramEnd"/>
      <w:r w:rsidRPr="00D83C6F">
        <w:rPr>
          <w:rFonts w:ascii="Times New Roman" w:hAnsi="Times New Roman" w:cs="Times New Roman"/>
          <w:lang w:val="en-US"/>
        </w:rPr>
        <w:t>2]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 Levels, scope, and scale of organization</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9" w:name="_Toc509701026"/>
      <w:r w:rsidRPr="00D83C6F">
        <w:rPr>
          <w:rFonts w:ascii="Times New Roman" w:hAnsi="Times New Roman" w:cs="Times New Roman"/>
          <w:lang w:val="en-US"/>
        </w:rPr>
        <w:lastRenderedPageBreak/>
        <w:t>1.1 Levels, scope, and scale of organization</w:t>
      </w:r>
      <w:bookmarkEnd w:id="9"/>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The scope of ecology contains a wide array of interacting levels of organization spanning micro-level (e.g., cells) to a planetary scale (e.g., biosphere) phenomena.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w:t>
      </w:r>
      <w:proofErr w:type="gramStart"/>
      <w:r w:rsidRPr="00D83C6F">
        <w:rPr>
          <w:rFonts w:ascii="Times New Roman" w:hAnsi="Times New Roman" w:cs="Times New Roman"/>
          <w:lang w:val="en-US"/>
        </w:rPr>
        <w:t>it.[</w:t>
      </w:r>
      <w:proofErr w:type="gramEnd"/>
      <w:r w:rsidRPr="00D83C6F">
        <w:rPr>
          <w:rFonts w:ascii="Times New Roman" w:hAnsi="Times New Roman" w:cs="Times New Roman"/>
          <w:lang w:val="en-US"/>
        </w:rPr>
        <w: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frame.[6]</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10" w:name="_Toc509701027"/>
      <w:r w:rsidRPr="00D83C6F">
        <w:rPr>
          <w:rFonts w:ascii="Times New Roman" w:hAnsi="Times New Roman" w:cs="Times New Roman"/>
          <w:lang w:val="en-US"/>
        </w:rPr>
        <w:t xml:space="preserve">1.2 </w:t>
      </w:r>
      <w:r w:rsidR="0006225F" w:rsidRPr="00D83C6F">
        <w:rPr>
          <w:rFonts w:ascii="Times New Roman" w:hAnsi="Times New Roman" w:cs="Times New Roman"/>
          <w:lang w:val="en-US"/>
        </w:rPr>
        <w:t>Hierarchy</w:t>
      </w:r>
      <w:bookmarkEnd w:id="10"/>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System behaviors must first be arrayed into different levels of organization. Behaviors corresponding to higher levels occur at slow rates. Conversely, lower organizational levels exhibit rapid rates. For example, individual tree leaves respond rapidly to momentary changes in light intensity, CO2 concentration, and the like. The growth of the tree responds more slowly and integrates these short-term changes.</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The scale of ecological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w:t>
      </w:r>
      <w:proofErr w:type="spellStart"/>
      <w:r w:rsidRPr="00D83C6F">
        <w:rPr>
          <w:rFonts w:ascii="Times New Roman" w:hAnsi="Times New Roman" w:cs="Times New Roman"/>
          <w:lang w:val="en-US"/>
        </w:rPr>
        <w:t>panarchy</w:t>
      </w:r>
      <w:proofErr w:type="spellEnd"/>
      <w:r w:rsidRPr="00D83C6F">
        <w:rPr>
          <w:rFonts w:ascii="Times New Roman" w:hAnsi="Times New Roman" w:cs="Times New Roman"/>
          <w:lang w:val="en-US"/>
        </w:rPr>
        <w:t>[9] and exhibits non-linear behaviors; this means that "effect and cause are disproportionate, so that small changes to critical variables, such as the number of nitrogen fixers, can lead to disproportionate, perhaps irreversible, changes in the system properties."[10]:14</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11" w:name="_Toc509701028"/>
      <w:r w:rsidRPr="00D83C6F">
        <w:rPr>
          <w:rFonts w:ascii="Times New Roman" w:hAnsi="Times New Roman" w:cs="Times New Roman"/>
          <w:lang w:val="en-US"/>
        </w:rPr>
        <w:t xml:space="preserve">1.3 </w:t>
      </w:r>
      <w:r w:rsidR="0006225F" w:rsidRPr="00D83C6F">
        <w:rPr>
          <w:rFonts w:ascii="Times New Roman" w:hAnsi="Times New Roman" w:cs="Times New Roman"/>
          <w:lang w:val="en-US"/>
        </w:rPr>
        <w:t>Biodiversity</w:t>
      </w:r>
      <w:bookmarkEnd w:id="11"/>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Biodiversity refers to the variety of life and its processes. It includes the variety of living organisms, the genetic differences among them, the communities and ecosystems in </w:t>
      </w:r>
      <w:r w:rsidRPr="00D83C6F">
        <w:rPr>
          <w:rFonts w:ascii="Times New Roman" w:hAnsi="Times New Roman" w:cs="Times New Roman"/>
          <w:lang w:val="en-US"/>
        </w:rPr>
        <w:lastRenderedPageBreak/>
        <w:t>which they occur, and the ecological and evolutionary processes that keep them functioning, yet ever changing and adapting.</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D83C6F">
        <w:rPr>
          <w:rFonts w:ascii="Times New Roman" w:hAnsi="Times New Roman" w:cs="Times New Roman"/>
          <w:lang w:val="en-US"/>
        </w:rPr>
        <w:t>services[</w:t>
      </w:r>
      <w:proofErr w:type="gramEnd"/>
      <w:r w:rsidRPr="00D83C6F">
        <w:rPr>
          <w:rFonts w:ascii="Times New Roman" w:hAnsi="Times New Roman" w:cs="Times New Roman"/>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06225F" w:rsidRPr="00D83C6F" w:rsidRDefault="0006225F" w:rsidP="00D83C6F">
      <w:pPr>
        <w:spacing w:afterLines="240" w:after="576" w:line="26" w:lineRule="atLeast"/>
        <w:ind w:firstLine="709"/>
        <w:rPr>
          <w:rFonts w:ascii="Times New Roman" w:hAnsi="Times New Roman" w:cs="Times New Roman"/>
          <w:lang w:val="en-US"/>
        </w:rPr>
        <w:sectPr w:rsidR="0006225F" w:rsidRPr="00D83C6F" w:rsidSect="006A681F">
          <w:headerReference w:type="default" r:id="rId7"/>
          <w:footerReference w:type="default" r:id="rId8"/>
          <w:pgSz w:w="11906" w:h="16838"/>
          <w:pgMar w:top="1440" w:right="1800" w:bottom="1440" w:left="1800" w:header="708" w:footer="708" w:gutter="0"/>
          <w:pgNumType w:start="0"/>
          <w:cols w:space="708"/>
          <w:titlePg/>
          <w:docGrid w:linePitch="360"/>
        </w:sectPr>
      </w:pPr>
    </w:p>
    <w:p w:rsidR="0006225F" w:rsidRPr="00D83C6F" w:rsidRDefault="00A928DA" w:rsidP="003554E1">
      <w:pPr>
        <w:pStyle w:val="1"/>
        <w:spacing w:after="240" w:line="26" w:lineRule="atLeast"/>
        <w:ind w:firstLine="709"/>
        <w:rPr>
          <w:rFonts w:ascii="Times New Roman" w:hAnsi="Times New Roman" w:cs="Times New Roman"/>
          <w:lang w:val="en-US"/>
        </w:rPr>
      </w:pPr>
      <w:bookmarkStart w:id="12" w:name="_Toc509701029"/>
      <w:r w:rsidRPr="00D83C6F">
        <w:rPr>
          <w:rFonts w:ascii="Times New Roman" w:hAnsi="Times New Roman" w:cs="Times New Roman"/>
          <w:lang w:val="en-US"/>
        </w:rPr>
        <w:lastRenderedPageBreak/>
        <w:t xml:space="preserve">2 </w:t>
      </w:r>
      <w:r w:rsidR="0006225F" w:rsidRPr="00D83C6F">
        <w:rPr>
          <w:rFonts w:ascii="Times New Roman" w:hAnsi="Times New Roman" w:cs="Times New Roman"/>
          <w:lang w:val="en-US"/>
        </w:rPr>
        <w:t>Ecological complexity</w:t>
      </w:r>
      <w:bookmarkEnd w:id="12"/>
    </w:p>
    <w:p w:rsidR="0006225F" w:rsidRPr="00D83C6F" w:rsidRDefault="00A928DA" w:rsidP="003554E1">
      <w:pPr>
        <w:pStyle w:val="2"/>
        <w:spacing w:after="240" w:line="26" w:lineRule="atLeast"/>
        <w:ind w:firstLine="709"/>
        <w:rPr>
          <w:rFonts w:ascii="Times New Roman" w:hAnsi="Times New Roman" w:cs="Times New Roman"/>
          <w:lang w:val="en-US"/>
        </w:rPr>
      </w:pPr>
      <w:bookmarkStart w:id="13" w:name="_Toc509701030"/>
      <w:r w:rsidRPr="00D83C6F">
        <w:rPr>
          <w:rFonts w:ascii="Times New Roman" w:hAnsi="Times New Roman" w:cs="Times New Roman"/>
          <w:lang w:val="en-US"/>
        </w:rPr>
        <w:t xml:space="preserve">2.1 </w:t>
      </w:r>
      <w:r w:rsidR="0006225F" w:rsidRPr="00D83C6F">
        <w:rPr>
          <w:rFonts w:ascii="Times New Roman" w:hAnsi="Times New Roman" w:cs="Times New Roman"/>
          <w:lang w:val="en-US"/>
        </w:rPr>
        <w:t>Complexity</w:t>
      </w:r>
      <w:bookmarkEnd w:id="13"/>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Complexity is understood as a large computational effort needed to piece together numerous interacting parts exceeding the iterative memory capacity of the human mind. Global patterns of biological diversity are complex. This biocomplexity stems from the interplay among ecological processes that operate and influence patterns at different scales that grade into each other, such as transitional areas or ecotones spanning landscapes. Complexity stems from the interplay among levels of biological organization as energy, and matter is integrated into larger units that superimpose onto the smaller parts. "What were wholes on one level become parts on a higher one."[95]:209 Small scale patterns do not necessarily explain large scale phenomena, otherwise captured in the expression (coined by Aristotle) 'the sum is greater than the parts</w:t>
      </w:r>
      <w:proofErr w:type="gramStart"/>
      <w:r w:rsidRPr="00D83C6F">
        <w:rPr>
          <w:rFonts w:ascii="Times New Roman" w:hAnsi="Times New Roman" w:cs="Times New Roman"/>
          <w:lang w:val="en-US"/>
        </w:rPr>
        <w:t>'.[</w:t>
      </w:r>
      <w:proofErr w:type="gramEnd"/>
      <w:r w:rsidRPr="00D83C6F">
        <w:rPr>
          <w:rFonts w:ascii="Times New Roman" w:hAnsi="Times New Roman" w:cs="Times New Roman"/>
          <w:lang w:val="en-US"/>
        </w:rPr>
        <w:t>96][97][E]</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"Complexity in ecology is of at least six distinct types: spatial, temporal, structural, process, behavioral, and geometric."[98]:3 From these principles, ecologists have identified emergent and self-organizing phenomena that operate at different environmental scales of influence, ranging from molecular to planetary, and these require different explanations at each integrative level.[48][99] Ecological complexity relates to the dynamic resilience of ecosystems that transition to multiple shifting steady-states directed by random fluctuations of history.[9][100] Long-term ecological studies provide important track records to better understand the complexity and resilience of ecosystems over longer temporal and broader spatial scales. These studies are managed by the International Long Term Ecological Network (LTER</w:t>
      </w:r>
      <w:proofErr w:type="gramStart"/>
      <w:r w:rsidRPr="00D83C6F">
        <w:rPr>
          <w:rFonts w:ascii="Times New Roman" w:hAnsi="Times New Roman" w:cs="Times New Roman"/>
          <w:lang w:val="en-US"/>
        </w:rPr>
        <w:t>).[</w:t>
      </w:r>
      <w:proofErr w:type="gramEnd"/>
      <w:r w:rsidRPr="00D83C6F">
        <w:rPr>
          <w:rFonts w:ascii="Times New Roman" w:hAnsi="Times New Roman" w:cs="Times New Roman"/>
          <w:lang w:val="en-US"/>
        </w:rPr>
        <w:t>101] The longest experiment in existence is the Park Grass Experiment, which was initiated in 1856.[102] Another example is the Hubbard Brook study, which has been in operation since 1960.[103]</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14" w:name="_Toc509701031"/>
      <w:r w:rsidRPr="00D83C6F">
        <w:rPr>
          <w:rFonts w:ascii="Times New Roman" w:hAnsi="Times New Roman" w:cs="Times New Roman"/>
          <w:lang w:val="en-US"/>
        </w:rPr>
        <w:t xml:space="preserve">2. 2 </w:t>
      </w:r>
      <w:r w:rsidR="0006225F" w:rsidRPr="00D83C6F">
        <w:rPr>
          <w:rFonts w:ascii="Times New Roman" w:hAnsi="Times New Roman" w:cs="Times New Roman"/>
          <w:lang w:val="en-US"/>
        </w:rPr>
        <w:t>Holism</w:t>
      </w:r>
      <w:bookmarkEnd w:id="14"/>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Holism remains a critical part of the theoretical foundation in contemporary ecological studies. Holism addresses the biological organization of life that self-organizes into layers of emergent whole systems that function according to non-reducible properties. This means that higher order patterns of a whole functional system, such as an ecosystem, cannot be predicted or understood by a simple summation of the </w:t>
      </w:r>
      <w:proofErr w:type="gramStart"/>
      <w:r w:rsidRPr="00D83C6F">
        <w:rPr>
          <w:rFonts w:ascii="Times New Roman" w:hAnsi="Times New Roman" w:cs="Times New Roman"/>
          <w:lang w:val="en-US"/>
        </w:rPr>
        <w:t>parts.[</w:t>
      </w:r>
      <w:proofErr w:type="gramEnd"/>
      <w:r w:rsidRPr="00D83C6F">
        <w:rPr>
          <w:rFonts w:ascii="Times New Roman" w:hAnsi="Times New Roman" w:cs="Times New Roman"/>
          <w:lang w:val="en-US"/>
        </w:rPr>
        <w:t>104] "New properties emerge because the components interact, not because the basic nature of the components is changed."[6]:8</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sectPr w:rsidR="0006225F" w:rsidRPr="00D83C6F">
          <w:pgSz w:w="11906" w:h="16838"/>
          <w:pgMar w:top="1440" w:right="1800" w:bottom="1440" w:left="1800" w:header="708" w:footer="708" w:gutter="0"/>
          <w:cols w:space="708"/>
          <w:docGrid w:linePitch="360"/>
        </w:sectPr>
      </w:pPr>
      <w:r w:rsidRPr="00D83C6F">
        <w:rPr>
          <w:rFonts w:ascii="Times New Roman" w:hAnsi="Times New Roman" w:cs="Times New Roman"/>
          <w:lang w:val="en-US"/>
        </w:rPr>
        <w:t xml:space="preserve">Ecological studies are necessarily holistic as opposed to reductionistic.[36][99][105] Holism has three scientific meanings or uses that identify with ecology: 1) the mechanistic complexity of ecosystems, 2) the practical description of patterns in quantitative reductionist terms where correlations may be identified but nothing is understood about the causal relations without reference to the whole system, which leads to 3) a metaphysical hierarchy whereby the causal relations of larger systems are understood without reference to the smaller parts. Scientific holism differs from mysticism that has appropriated the same term. An example of metaphysical holism is identified in the trend of increased exterior thickness in </w:t>
      </w:r>
      <w:r w:rsidRPr="00D83C6F">
        <w:rPr>
          <w:rFonts w:ascii="Times New Roman" w:hAnsi="Times New Roman" w:cs="Times New Roman"/>
          <w:lang w:val="en-US"/>
        </w:rPr>
        <w:lastRenderedPageBreak/>
        <w:t xml:space="preserve">shells of different species. The reason for a thickness increase can be understood through reference to principles of natural selection via predation without need to reference or understand the biomolecular properties of the exterior </w:t>
      </w:r>
      <w:proofErr w:type="gramStart"/>
      <w:r w:rsidRPr="00D83C6F">
        <w:rPr>
          <w:rFonts w:ascii="Times New Roman" w:hAnsi="Times New Roman" w:cs="Times New Roman"/>
          <w:lang w:val="en-US"/>
        </w:rPr>
        <w:t>shells.[</w:t>
      </w:r>
      <w:proofErr w:type="gramEnd"/>
      <w:r w:rsidRPr="00D83C6F">
        <w:rPr>
          <w:rFonts w:ascii="Times New Roman" w:hAnsi="Times New Roman" w:cs="Times New Roman"/>
          <w:lang w:val="en-US"/>
        </w:rPr>
        <w:t>1</w:t>
      </w:r>
    </w:p>
    <w:p w:rsidR="00A928DA" w:rsidRPr="00D83C6F" w:rsidRDefault="00A928DA" w:rsidP="003554E1">
      <w:pPr>
        <w:pStyle w:val="1"/>
        <w:spacing w:after="240" w:line="26" w:lineRule="atLeast"/>
        <w:ind w:firstLine="709"/>
        <w:rPr>
          <w:rFonts w:ascii="Times New Roman" w:hAnsi="Times New Roman" w:cs="Times New Roman"/>
          <w:lang w:val="en-US"/>
        </w:rPr>
      </w:pPr>
      <w:bookmarkStart w:id="15" w:name="_Toc509701032"/>
      <w:r w:rsidRPr="00D83C6F">
        <w:rPr>
          <w:rFonts w:ascii="Times New Roman" w:hAnsi="Times New Roman" w:cs="Times New Roman"/>
          <w:lang w:val="en-US"/>
        </w:rPr>
        <w:lastRenderedPageBreak/>
        <w:t>3 Relation to the environment</w:t>
      </w:r>
      <w:bookmarkEnd w:id="15"/>
    </w:p>
    <w:p w:rsidR="00A928DA" w:rsidRPr="00D83C6F" w:rsidRDefault="00A928DA" w:rsidP="003554E1">
      <w:pPr>
        <w:pStyle w:val="2"/>
        <w:spacing w:after="240" w:line="26" w:lineRule="atLeast"/>
        <w:ind w:firstLine="709"/>
        <w:rPr>
          <w:rFonts w:ascii="Times New Roman" w:hAnsi="Times New Roman" w:cs="Times New Roman"/>
          <w:lang w:val="en-US"/>
        </w:rPr>
      </w:pPr>
      <w:bookmarkStart w:id="16" w:name="_Toc509701033"/>
      <w:r w:rsidRPr="00D83C6F">
        <w:rPr>
          <w:rFonts w:ascii="Times New Roman" w:hAnsi="Times New Roman" w:cs="Times New Roman"/>
          <w:lang w:val="en-US"/>
        </w:rPr>
        <w:t>3.1 Natural environment</w:t>
      </w:r>
      <w:bookmarkEnd w:id="16"/>
    </w:p>
    <w:p w:rsidR="00A928DA" w:rsidRPr="00D83C6F" w:rsidRDefault="00A928DA" w:rsidP="003554E1">
      <w:pPr>
        <w:spacing w:after="240" w:line="26" w:lineRule="atLeast"/>
        <w:ind w:firstLine="709"/>
        <w:rPr>
          <w:rFonts w:ascii="Times New Roman" w:hAnsi="Times New Roman" w:cs="Times New Roman"/>
          <w:lang w:val="en-US"/>
        </w:rPr>
      </w:pPr>
    </w:p>
    <w:p w:rsidR="00A928DA" w:rsidRPr="00D83C6F" w:rsidRDefault="00A928DA"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The environment of ecosystems includes both physical parameters and biotic attributes. It is dynamically interlinked, and contains resources for organisms at any time throughout their life </w:t>
      </w:r>
      <w:proofErr w:type="gramStart"/>
      <w:r w:rsidRPr="00D83C6F">
        <w:rPr>
          <w:rFonts w:ascii="Times New Roman" w:hAnsi="Times New Roman" w:cs="Times New Roman"/>
          <w:lang w:val="en-US"/>
        </w:rPr>
        <w:t>cycle.[</w:t>
      </w:r>
      <w:proofErr w:type="gramEnd"/>
      <w:r w:rsidRPr="00D83C6F">
        <w:rPr>
          <w:rFonts w:ascii="Times New Roman" w:hAnsi="Times New Roman" w:cs="Times New Roman"/>
          <w:lang w:val="en-US"/>
        </w:rPr>
        <w:t xml:space="preserve">6][166] Like ecology, the term environment has different conceptual meanings and overlaps with the concept of nature. Environment "includes the physical world, the social world of human relations and the built world of human creation."[167]:62 The physical environment is external to the level of biological organization under investigation, including abiotic factors such as temperature, radiation, light, chemistry, climate and geology. The biotic environment includes genes, cells, organisms, members of the same species (conspecifics) and other species that share a </w:t>
      </w:r>
      <w:proofErr w:type="gramStart"/>
      <w:r w:rsidRPr="00D83C6F">
        <w:rPr>
          <w:rFonts w:ascii="Times New Roman" w:hAnsi="Times New Roman" w:cs="Times New Roman"/>
          <w:lang w:val="en-US"/>
        </w:rPr>
        <w:t>habitat.[</w:t>
      </w:r>
      <w:proofErr w:type="gramEnd"/>
      <w:r w:rsidRPr="00D83C6F">
        <w:rPr>
          <w:rFonts w:ascii="Times New Roman" w:hAnsi="Times New Roman" w:cs="Times New Roman"/>
          <w:lang w:val="en-US"/>
        </w:rPr>
        <w:t>168]</w:t>
      </w:r>
    </w:p>
    <w:p w:rsidR="00A928DA" w:rsidRPr="00D83C6F" w:rsidRDefault="00A928DA" w:rsidP="003554E1">
      <w:pPr>
        <w:spacing w:after="240" w:line="26" w:lineRule="atLeast"/>
        <w:ind w:firstLine="709"/>
        <w:rPr>
          <w:rFonts w:ascii="Times New Roman" w:hAnsi="Times New Roman" w:cs="Times New Roman"/>
          <w:lang w:val="en-US"/>
        </w:rPr>
      </w:pPr>
    </w:p>
    <w:p w:rsidR="00A928DA" w:rsidRPr="00D83C6F" w:rsidRDefault="00A928DA"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The distinction between external and internal environments, however, is an abstraction parsing life and environment into units or facts that are inseparable in reality. There is an interpenetration of cause and effect between the environment and life. The laws of thermodynamics, for example, apply to ecology by means of its physical state. With an understanding of metabolic and thermodynamic principles, a complete accounting of energy and material flow can be traced through an ecosystem. In this way, the environmental and ecological relations are studied through reference to conceptually manageable and isolated material parts. After the effective environmental components are understood through reference to their causes; however, they conceptually link back together as an integrated whole, or </w:t>
      </w:r>
      <w:proofErr w:type="spellStart"/>
      <w:r w:rsidRPr="00D83C6F">
        <w:rPr>
          <w:rFonts w:ascii="Times New Roman" w:hAnsi="Times New Roman" w:cs="Times New Roman"/>
          <w:lang w:val="en-US"/>
        </w:rPr>
        <w:t>holocoenotic</w:t>
      </w:r>
      <w:proofErr w:type="spellEnd"/>
      <w:r w:rsidRPr="00D83C6F">
        <w:rPr>
          <w:rFonts w:ascii="Times New Roman" w:hAnsi="Times New Roman" w:cs="Times New Roman"/>
          <w:lang w:val="en-US"/>
        </w:rPr>
        <w:t xml:space="preserve"> system as it was once called. This is known as the dialectical approach to ecology. The dialectical approach examines the </w:t>
      </w:r>
      <w:proofErr w:type="gramStart"/>
      <w:r w:rsidRPr="00D83C6F">
        <w:rPr>
          <w:rFonts w:ascii="Times New Roman" w:hAnsi="Times New Roman" w:cs="Times New Roman"/>
          <w:lang w:val="en-US"/>
        </w:rPr>
        <w:t>parts, but</w:t>
      </w:r>
      <w:proofErr w:type="gramEnd"/>
      <w:r w:rsidRPr="00D83C6F">
        <w:rPr>
          <w:rFonts w:ascii="Times New Roman" w:hAnsi="Times New Roman" w:cs="Times New Roman"/>
          <w:lang w:val="en-US"/>
        </w:rPr>
        <w:t xml:space="preserve"> integrates the organism and the environment into a dynamic whole (or umwelt). Change in one ecological or environmental factor can concurrently affect the dynamic state of an entire </w:t>
      </w:r>
      <w:proofErr w:type="gramStart"/>
      <w:r w:rsidRPr="00D83C6F">
        <w:rPr>
          <w:rFonts w:ascii="Times New Roman" w:hAnsi="Times New Roman" w:cs="Times New Roman"/>
          <w:lang w:val="en-US"/>
        </w:rPr>
        <w:t>ecosystem.[</w:t>
      </w:r>
      <w:proofErr w:type="gramEnd"/>
      <w:r w:rsidRPr="00D83C6F">
        <w:rPr>
          <w:rFonts w:ascii="Times New Roman" w:hAnsi="Times New Roman" w:cs="Times New Roman"/>
          <w:lang w:val="en-US"/>
        </w:rPr>
        <w:t>36][169]</w:t>
      </w:r>
    </w:p>
    <w:p w:rsidR="00A928DA" w:rsidRPr="00D83C6F" w:rsidRDefault="00A928DA" w:rsidP="00D83C6F">
      <w:pPr>
        <w:pStyle w:val="2"/>
        <w:spacing w:afterLines="240" w:after="576" w:line="26" w:lineRule="atLeast"/>
        <w:ind w:firstLine="709"/>
        <w:rPr>
          <w:rFonts w:ascii="Times New Roman" w:hAnsi="Times New Roman" w:cs="Times New Roman"/>
          <w:lang w:val="en-US"/>
        </w:rPr>
      </w:pPr>
      <w:bookmarkStart w:id="17" w:name="_Toc509701034"/>
      <w:r w:rsidRPr="00D83C6F">
        <w:rPr>
          <w:rFonts w:ascii="Times New Roman" w:hAnsi="Times New Roman" w:cs="Times New Roman"/>
          <w:lang w:val="en-US"/>
        </w:rPr>
        <w:t>3.2 Resilience (ecology)</w:t>
      </w:r>
      <w:bookmarkEnd w:id="17"/>
    </w:p>
    <w:p w:rsidR="00A928DA" w:rsidRPr="00D83C6F" w:rsidRDefault="00A928DA" w:rsidP="00D83C6F">
      <w:pPr>
        <w:spacing w:afterLines="240" w:after="576" w:line="26" w:lineRule="atLeast"/>
        <w:ind w:firstLine="709"/>
        <w:rPr>
          <w:rFonts w:ascii="Times New Roman" w:hAnsi="Times New Roman" w:cs="Times New Roman"/>
          <w:lang w:val="en-US"/>
        </w:rPr>
      </w:pPr>
    </w:p>
    <w:p w:rsidR="00173793" w:rsidRPr="00D83C6F" w:rsidRDefault="00A928DA" w:rsidP="00D83C6F">
      <w:pPr>
        <w:spacing w:afterLines="240" w:after="576"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Ecosystems are regularly confronted with natural environmental variations and disturbances over time and geographic space. A disturbance is any process that removes biomass from a community, such as a fire, flood, drought, or </w:t>
      </w:r>
      <w:proofErr w:type="gramStart"/>
      <w:r w:rsidRPr="00D83C6F">
        <w:rPr>
          <w:rFonts w:ascii="Times New Roman" w:hAnsi="Times New Roman" w:cs="Times New Roman"/>
          <w:lang w:val="en-US"/>
        </w:rPr>
        <w:t>predation.[</w:t>
      </w:r>
      <w:proofErr w:type="gramEnd"/>
      <w:r w:rsidRPr="00D83C6F">
        <w:rPr>
          <w:rFonts w:ascii="Times New Roman" w:hAnsi="Times New Roman" w:cs="Times New Roman"/>
          <w:lang w:val="en-US"/>
        </w:rPr>
        <w:t xml:space="preserve">170] Disturbances occur over vastly different ranges in terms of magnitudes as well as distances and time periods,[171] and are both the cause and product of natural fluctuations in death rates, species assemblages, and biomass densities within an ecological community. These disturbances create places of renewal where new directions emerge from the patchwork of natural experimentation and </w:t>
      </w:r>
      <w:proofErr w:type="gramStart"/>
      <w:r w:rsidRPr="00D83C6F">
        <w:rPr>
          <w:rFonts w:ascii="Times New Roman" w:hAnsi="Times New Roman" w:cs="Times New Roman"/>
          <w:lang w:val="en-US"/>
        </w:rPr>
        <w:t>opportunity.[</w:t>
      </w:r>
      <w:proofErr w:type="gramEnd"/>
      <w:r w:rsidRPr="00D83C6F">
        <w:rPr>
          <w:rFonts w:ascii="Times New Roman" w:hAnsi="Times New Roman" w:cs="Times New Roman"/>
          <w:lang w:val="en-US"/>
        </w:rPr>
        <w:t>170][172][173] Ecological resilience is a cornerstone theory in ecosystem management. Biodiversity fuels the resilience of ecosystems acting as a kind of regenerative ins</w:t>
      </w:r>
    </w:p>
    <w:p w:rsidR="00C55E2E" w:rsidRPr="00061E23" w:rsidRDefault="00C55E2E" w:rsidP="00C55E2E">
      <w:pPr>
        <w:spacing w:afterLines="240" w:after="576" w:line="26" w:lineRule="atLeast"/>
        <w:rPr>
          <w:rFonts w:ascii="Times New Roman" w:hAnsi="Times New Roman" w:cs="Times New Roman"/>
          <w:lang w:val="en-US"/>
          <w14:textOutline w14:w="9525" w14:cap="rnd" w14:cmpd="sng" w14:algn="ctr">
            <w14:solidFill>
              <w14:schemeClr w14:val="accent1">
                <w14:shade w14:val="50000"/>
              </w14:schemeClr>
            </w14:solidFill>
            <w14:prstDash w14:val="solid"/>
            <w14:bevel/>
          </w14:textOutline>
        </w:rPr>
      </w:pPr>
    </w:p>
    <w:p w:rsidR="00C55E2E" w:rsidRDefault="003554E1" w:rsidP="00C55E2E">
      <w:pPr>
        <w:rPr>
          <w:rFonts w:ascii="Times New Roman" w:hAnsi="Times New Roman" w:cs="Times New Roman"/>
          <w:lang w:val="en-US"/>
        </w:rPr>
      </w:pPr>
      <w:r>
        <w:rPr>
          <w:rFonts w:ascii="Times New Roman" w:hAnsi="Times New Roman" w:cs="Times New Roman"/>
          <w:noProof/>
          <w:lang w:val="en-US"/>
        </w:rPr>
        <w:lastRenderedPageBreak/>
        <mc:AlternateContent>
          <mc:Choice Requires="wps">
            <w:drawing>
              <wp:anchor distT="0" distB="0" distL="114300" distR="114300" simplePos="0" relativeHeight="251659264" behindDoc="1" locked="0" layoutInCell="1" allowOverlap="1">
                <wp:simplePos x="0" y="0"/>
                <wp:positionH relativeFrom="margin">
                  <wp:posOffset>-144145</wp:posOffset>
                </wp:positionH>
                <wp:positionV relativeFrom="paragraph">
                  <wp:posOffset>-32385</wp:posOffset>
                </wp:positionV>
                <wp:extent cx="5810250" cy="3724275"/>
                <wp:effectExtent l="0" t="0" r="19050" b="28575"/>
                <wp:wrapNone/>
                <wp:docPr id="2" name="Ορθογώνιο 2"/>
                <wp:cNvGraphicFramePr/>
                <a:graphic xmlns:a="http://schemas.openxmlformats.org/drawingml/2006/main">
                  <a:graphicData uri="http://schemas.microsoft.com/office/word/2010/wordprocessingShape">
                    <wps:wsp>
                      <wps:cNvSpPr/>
                      <wps:spPr>
                        <a:xfrm>
                          <a:off x="0" y="0"/>
                          <a:ext cx="5810250" cy="3724275"/>
                        </a:xfrm>
                        <a:prstGeom prst="rect">
                          <a:avLst/>
                        </a:prstGeom>
                        <a:solidFill>
                          <a:srgbClr val="DCB9F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077B05" id="Ορθογώνιο 2" o:spid="_x0000_s1026" style="position:absolute;margin-left:-11.35pt;margin-top:-2.55pt;width:457.5pt;height:293.2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" fillcolor="#dcb9ff" strokecolor="#1f3763 [1604]" strokeweight="1pt">
                <w10:wrap anchorx="margin"/>
              </v:rect>
            </w:pict>
          </mc:Fallback>
        </mc:AlternateContent>
      </w:r>
    </w:p>
    <w:p w:rsidR="00D3056D" w:rsidRDefault="00D3056D" w:rsidP="00D3056D">
      <w:pPr>
        <w:rPr>
          <w:rFonts w:ascii="Times New Roman" w:hAnsi="Times New Roman" w:cs="Times New Roman"/>
          <w:lang w:val="en-US"/>
        </w:rPr>
      </w:pPr>
      <w:r>
        <w:rPr>
          <w:rFonts w:ascii="Times New Roman" w:hAnsi="Times New Roman" w:cs="Times New Roman"/>
          <w:lang w:val="en-US"/>
        </w:rPr>
        <w:tab/>
      </w:r>
    </w:p>
    <w:p w:rsidR="00D3056D" w:rsidRDefault="00D3056D" w:rsidP="00C55E2E">
      <w:pPr>
        <w:rPr>
          <w:rFonts w:ascii="Times New Roman" w:hAnsi="Times New Roman" w:cs="Times New Roman"/>
          <w:lang w:val="en-US"/>
        </w:rPr>
      </w:pPr>
    </w:p>
    <w:p w:rsidR="00D3056D" w:rsidRDefault="00D3056D" w:rsidP="00D3056D">
      <w:pPr>
        <w:spacing w:after="0" w:line="240" w:lineRule="auto"/>
        <w:rPr>
          <w:rFonts w:ascii="Times New Roman" w:hAnsi="Times New Roman" w:cs="Times New Roman"/>
          <w:lang w:val="en-US"/>
        </w:rPr>
      </w:pPr>
      <w:r>
        <w:rPr>
          <w:rFonts w:ascii="Times New Roman" w:hAnsi="Times New Roman" w:cs="Times New Roman"/>
          <w:lang w:val="en-US"/>
        </w:rPr>
        <w:t xml:space="preserve">Complex Table (less accessible)    </w:t>
      </w:r>
    </w:p>
    <w:p w:rsidR="00D3056D" w:rsidRDefault="00D3056D" w:rsidP="00D3056D">
      <w:pPr>
        <w:jc w:val="center"/>
        <w:rPr>
          <w:rFonts w:ascii="Times New Roman" w:hAnsi="Times New Roman" w:cs="Times New Roman"/>
          <w:lang w:val="en-US"/>
        </w:rPr>
      </w:pPr>
      <w:r>
        <w:rPr>
          <w:rFonts w:ascii="Times New Roman" w:hAnsi="Times New Roman" w:cs="Times New Roman"/>
          <w:lang w:val="en-US"/>
        </w:rPr>
        <w:t>Class Schedule</w:t>
      </w:r>
    </w:p>
    <w:tbl>
      <w:tblPr>
        <w:tblStyle w:val="a5"/>
        <w:tblpPr w:leftFromText="180" w:rightFromText="180" w:vertAnchor="page" w:horzAnchor="margin" w:tblpY="3886"/>
        <w:tblW w:w="8681" w:type="dxa"/>
        <w:tblLook w:val="04A0" w:firstRow="1" w:lastRow="0" w:firstColumn="1" w:lastColumn="0" w:noHBand="0" w:noVBand="1"/>
      </w:tblPr>
      <w:tblGrid>
        <w:gridCol w:w="1659"/>
        <w:gridCol w:w="2142"/>
        <w:gridCol w:w="1561"/>
        <w:gridCol w:w="1659"/>
        <w:gridCol w:w="1660"/>
      </w:tblGrid>
      <w:tr w:rsidR="003554E1" w:rsidTr="003554E1">
        <w:tc>
          <w:tcPr>
            <w:tcW w:w="1659" w:type="dxa"/>
            <w:shd w:val="clear" w:color="auto" w:fill="4472C4" w:themeFill="accent1"/>
          </w:tcPr>
          <w:p w:rsidR="003554E1" w:rsidRDefault="003554E1" w:rsidP="003554E1">
            <w:pPr>
              <w:rPr>
                <w:rFonts w:ascii="Times New Roman" w:hAnsi="Times New Roman" w:cs="Times New Roman"/>
                <w:lang w:val="en-US"/>
              </w:rPr>
            </w:pPr>
            <w:r w:rsidRPr="008C4447">
              <w:rPr>
                <w:rFonts w:ascii="Times New Roman" w:hAnsi="Times New Roman" w:cs="Times New Roman"/>
                <w:color w:val="FFFFFF" w:themeColor="background1"/>
                <w:lang w:val="en-US"/>
              </w:rPr>
              <w:t>LESSON</w:t>
            </w:r>
          </w:p>
        </w:tc>
        <w:tc>
          <w:tcPr>
            <w:tcW w:w="2142" w:type="dxa"/>
            <w:shd w:val="clear" w:color="auto" w:fill="4472C4" w:themeFill="accent1"/>
          </w:tcPr>
          <w:p w:rsidR="003554E1" w:rsidRDefault="003554E1" w:rsidP="003554E1">
            <w:pPr>
              <w:rPr>
                <w:rFonts w:ascii="Times New Roman" w:hAnsi="Times New Roman" w:cs="Times New Roman"/>
                <w:lang w:val="en-US"/>
              </w:rPr>
            </w:pPr>
            <w:r w:rsidRPr="008C4447">
              <w:rPr>
                <w:rFonts w:ascii="Times New Roman" w:hAnsi="Times New Roman" w:cs="Times New Roman"/>
                <w:color w:val="FFFFFF" w:themeColor="background1"/>
                <w:lang w:val="en-US"/>
              </w:rPr>
              <w:t>TOPIC</w:t>
            </w:r>
          </w:p>
        </w:tc>
        <w:tc>
          <w:tcPr>
            <w:tcW w:w="1561" w:type="dxa"/>
            <w:shd w:val="clear" w:color="auto" w:fill="4472C4" w:themeFill="accent1"/>
          </w:tcPr>
          <w:p w:rsidR="003554E1" w:rsidRDefault="003554E1" w:rsidP="003554E1">
            <w:pPr>
              <w:rPr>
                <w:rFonts w:ascii="Times New Roman" w:hAnsi="Times New Roman" w:cs="Times New Roman"/>
                <w:lang w:val="en-US"/>
              </w:rPr>
            </w:pPr>
            <w:r w:rsidRPr="008C4447">
              <w:rPr>
                <w:rFonts w:ascii="Times New Roman" w:hAnsi="Times New Roman" w:cs="Times New Roman"/>
                <w:color w:val="FFFFFF" w:themeColor="background1"/>
                <w:lang w:val="en-US"/>
              </w:rPr>
              <w:t>ASSGNMENT</w:t>
            </w:r>
          </w:p>
        </w:tc>
        <w:tc>
          <w:tcPr>
            <w:tcW w:w="1659" w:type="dxa"/>
            <w:shd w:val="clear" w:color="auto" w:fill="4472C4" w:themeFill="accent1"/>
          </w:tcPr>
          <w:p w:rsidR="003554E1" w:rsidRPr="008C4447" w:rsidRDefault="003554E1" w:rsidP="003554E1">
            <w:pPr>
              <w:rPr>
                <w:rFonts w:ascii="Times New Roman" w:hAnsi="Times New Roman" w:cs="Times New Roman"/>
                <w:color w:val="FFFFFF" w:themeColor="background1"/>
                <w:lang w:val="en-US"/>
              </w:rPr>
            </w:pPr>
            <w:r w:rsidRPr="008C4447">
              <w:rPr>
                <w:rFonts w:ascii="Times New Roman" w:hAnsi="Times New Roman" w:cs="Times New Roman"/>
                <w:color w:val="FFFFFF" w:themeColor="background1"/>
                <w:lang w:val="en-US"/>
              </w:rPr>
              <w:t>Points</w:t>
            </w:r>
          </w:p>
        </w:tc>
        <w:tc>
          <w:tcPr>
            <w:tcW w:w="1660" w:type="dxa"/>
            <w:shd w:val="clear" w:color="auto" w:fill="4472C4" w:themeFill="accent1"/>
          </w:tcPr>
          <w:p w:rsidR="003554E1" w:rsidRDefault="003554E1" w:rsidP="003554E1">
            <w:pPr>
              <w:rPr>
                <w:rFonts w:ascii="Times New Roman" w:hAnsi="Times New Roman" w:cs="Times New Roman"/>
                <w:lang w:val="en-US"/>
              </w:rPr>
            </w:pPr>
            <w:r w:rsidRPr="008C4447">
              <w:rPr>
                <w:rFonts w:ascii="Times New Roman" w:hAnsi="Times New Roman" w:cs="Times New Roman"/>
                <w:color w:val="FFFFFF" w:themeColor="background1"/>
                <w:lang w:val="en-US"/>
              </w:rPr>
              <w:t>DUE</w:t>
            </w:r>
          </w:p>
        </w:tc>
      </w:tr>
      <w:tr w:rsidR="003554E1" w:rsidTr="003554E1">
        <w:tc>
          <w:tcPr>
            <w:tcW w:w="1659" w:type="dxa"/>
            <w:vMerge w:val="restart"/>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1</w:t>
            </w:r>
          </w:p>
        </w:tc>
        <w:tc>
          <w:tcPr>
            <w:tcW w:w="2142" w:type="dxa"/>
            <w:vMerge w:val="restart"/>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What is Distance Learning?</w:t>
            </w:r>
          </w:p>
        </w:tc>
        <w:tc>
          <w:tcPr>
            <w:tcW w:w="1561"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Wiki #1</w:t>
            </w:r>
          </w:p>
        </w:tc>
        <w:tc>
          <w:tcPr>
            <w:tcW w:w="1659"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10</w:t>
            </w:r>
          </w:p>
        </w:tc>
        <w:tc>
          <w:tcPr>
            <w:tcW w:w="1660"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March 10</w:t>
            </w:r>
          </w:p>
        </w:tc>
      </w:tr>
      <w:tr w:rsidR="003554E1" w:rsidTr="003554E1">
        <w:tc>
          <w:tcPr>
            <w:tcW w:w="1659" w:type="dxa"/>
            <w:vMerge/>
            <w:shd w:val="clear" w:color="auto" w:fill="B4C6E7" w:themeFill="accent1" w:themeFillTint="66"/>
          </w:tcPr>
          <w:p w:rsidR="003554E1" w:rsidRDefault="003554E1" w:rsidP="003554E1">
            <w:pPr>
              <w:rPr>
                <w:rFonts w:ascii="Times New Roman" w:hAnsi="Times New Roman" w:cs="Times New Roman"/>
                <w:lang w:val="en-US"/>
              </w:rPr>
            </w:pPr>
          </w:p>
        </w:tc>
        <w:tc>
          <w:tcPr>
            <w:tcW w:w="2142" w:type="dxa"/>
            <w:vMerge/>
            <w:shd w:val="clear" w:color="auto" w:fill="B4C6E7" w:themeFill="accent1" w:themeFillTint="66"/>
          </w:tcPr>
          <w:p w:rsidR="003554E1" w:rsidRDefault="003554E1" w:rsidP="003554E1">
            <w:pPr>
              <w:rPr>
                <w:rFonts w:ascii="Times New Roman" w:hAnsi="Times New Roman" w:cs="Times New Roman"/>
                <w:lang w:val="en-US"/>
              </w:rPr>
            </w:pPr>
          </w:p>
        </w:tc>
        <w:tc>
          <w:tcPr>
            <w:tcW w:w="1561" w:type="dxa"/>
            <w:shd w:val="clear" w:color="auto" w:fill="D9D9D9" w:themeFill="background1" w:themeFillShade="D9"/>
          </w:tcPr>
          <w:p w:rsidR="003554E1" w:rsidRPr="008C4447" w:rsidRDefault="003554E1" w:rsidP="003554E1">
            <w:pPr>
              <w:rPr>
                <w:rFonts w:ascii="Times New Roman" w:hAnsi="Times New Roman" w:cs="Times New Roman"/>
                <w:lang w:val="en-US"/>
              </w:rPr>
            </w:pPr>
            <w:r w:rsidRPr="008C4447">
              <w:rPr>
                <w:rFonts w:ascii="Times New Roman" w:hAnsi="Times New Roman" w:cs="Times New Roman"/>
                <w:lang w:val="en-US"/>
              </w:rPr>
              <w:t>Presentation</w:t>
            </w:r>
          </w:p>
        </w:tc>
        <w:tc>
          <w:tcPr>
            <w:tcW w:w="1659" w:type="dxa"/>
            <w:shd w:val="clear" w:color="auto" w:fill="D9D9D9" w:themeFill="background1" w:themeFillShade="D9"/>
          </w:tcPr>
          <w:p w:rsidR="003554E1" w:rsidRPr="008C4447" w:rsidRDefault="003554E1" w:rsidP="003554E1">
            <w:pPr>
              <w:rPr>
                <w:rFonts w:ascii="Times New Roman" w:hAnsi="Times New Roman" w:cs="Times New Roman"/>
                <w:lang w:val="en-US"/>
              </w:rPr>
            </w:pPr>
            <w:r w:rsidRPr="008C4447">
              <w:rPr>
                <w:rFonts w:ascii="Times New Roman" w:hAnsi="Times New Roman" w:cs="Times New Roman"/>
                <w:lang w:val="en-US"/>
              </w:rPr>
              <w:t>20</w:t>
            </w:r>
          </w:p>
        </w:tc>
        <w:tc>
          <w:tcPr>
            <w:tcW w:w="1660" w:type="dxa"/>
            <w:shd w:val="clear" w:color="auto" w:fill="D9D9D9" w:themeFill="background1" w:themeFillShade="D9"/>
          </w:tcPr>
          <w:p w:rsidR="003554E1" w:rsidRPr="008C4447" w:rsidRDefault="003554E1" w:rsidP="003554E1">
            <w:pPr>
              <w:rPr>
                <w:rFonts w:ascii="Times New Roman" w:hAnsi="Times New Roman" w:cs="Times New Roman"/>
                <w:color w:val="D9D9D9" w:themeColor="background1" w:themeShade="D9"/>
                <w:lang w:val="en-US"/>
              </w:rPr>
            </w:pPr>
          </w:p>
        </w:tc>
      </w:tr>
      <w:tr w:rsidR="003554E1" w:rsidTr="003554E1">
        <w:tc>
          <w:tcPr>
            <w:tcW w:w="1659"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2</w:t>
            </w:r>
          </w:p>
        </w:tc>
        <w:tc>
          <w:tcPr>
            <w:tcW w:w="2142"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 xml:space="preserve">History &amp; </w:t>
            </w:r>
          </w:p>
          <w:p w:rsidR="003554E1" w:rsidRDefault="003554E1" w:rsidP="003554E1">
            <w:pPr>
              <w:rPr>
                <w:rFonts w:ascii="Times New Roman" w:hAnsi="Times New Roman" w:cs="Times New Roman"/>
                <w:lang w:val="en-US"/>
              </w:rPr>
            </w:pPr>
            <w:r>
              <w:rPr>
                <w:rFonts w:ascii="Times New Roman" w:hAnsi="Times New Roman" w:cs="Times New Roman"/>
                <w:lang w:val="en-US"/>
              </w:rPr>
              <w:t>Theories</w:t>
            </w:r>
          </w:p>
        </w:tc>
        <w:tc>
          <w:tcPr>
            <w:tcW w:w="1561"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Brief Paper</w:t>
            </w:r>
          </w:p>
        </w:tc>
        <w:tc>
          <w:tcPr>
            <w:tcW w:w="1659"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20</w:t>
            </w:r>
          </w:p>
        </w:tc>
        <w:tc>
          <w:tcPr>
            <w:tcW w:w="1660"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March 24</w:t>
            </w:r>
          </w:p>
        </w:tc>
      </w:tr>
      <w:tr w:rsidR="003554E1" w:rsidTr="003554E1">
        <w:tc>
          <w:tcPr>
            <w:tcW w:w="8681" w:type="dxa"/>
            <w:gridSpan w:val="5"/>
            <w:shd w:val="clear" w:color="auto" w:fill="D9D9D9" w:themeFill="background1" w:themeFillShade="D9"/>
          </w:tcPr>
          <w:p w:rsidR="003554E1" w:rsidRDefault="003554E1" w:rsidP="003554E1">
            <w:pPr>
              <w:rPr>
                <w:rFonts w:ascii="Times New Roman" w:hAnsi="Times New Roman" w:cs="Times New Roman"/>
                <w:lang w:val="en-US"/>
              </w:rPr>
            </w:pPr>
            <w:r>
              <w:rPr>
                <w:rFonts w:ascii="Times New Roman" w:hAnsi="Times New Roman" w:cs="Times New Roman"/>
                <w:lang w:val="en-US"/>
              </w:rPr>
              <w:t xml:space="preserve">                                                                Spring Break</w:t>
            </w:r>
          </w:p>
        </w:tc>
      </w:tr>
      <w:tr w:rsidR="003554E1" w:rsidTr="003554E1">
        <w:tc>
          <w:tcPr>
            <w:tcW w:w="1659" w:type="dxa"/>
            <w:vMerge w:val="restart"/>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3</w:t>
            </w:r>
          </w:p>
        </w:tc>
        <w:tc>
          <w:tcPr>
            <w:tcW w:w="2142" w:type="dxa"/>
            <w:vMerge w:val="restart"/>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 xml:space="preserve">Distance </w:t>
            </w:r>
          </w:p>
          <w:p w:rsidR="003554E1" w:rsidRDefault="003554E1" w:rsidP="003554E1">
            <w:pPr>
              <w:rPr>
                <w:rFonts w:ascii="Times New Roman" w:hAnsi="Times New Roman" w:cs="Times New Roman"/>
                <w:lang w:val="en-US"/>
              </w:rPr>
            </w:pPr>
            <w:r>
              <w:rPr>
                <w:rFonts w:ascii="Times New Roman" w:hAnsi="Times New Roman" w:cs="Times New Roman"/>
                <w:lang w:val="en-US"/>
              </w:rPr>
              <w:t>Learners</w:t>
            </w:r>
          </w:p>
        </w:tc>
        <w:tc>
          <w:tcPr>
            <w:tcW w:w="1561"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Discussion #1</w:t>
            </w:r>
          </w:p>
        </w:tc>
        <w:tc>
          <w:tcPr>
            <w:tcW w:w="1659"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10</w:t>
            </w:r>
          </w:p>
        </w:tc>
        <w:tc>
          <w:tcPr>
            <w:tcW w:w="1660"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April 7</w:t>
            </w:r>
          </w:p>
        </w:tc>
      </w:tr>
      <w:tr w:rsidR="003554E1" w:rsidTr="003554E1">
        <w:tc>
          <w:tcPr>
            <w:tcW w:w="1659" w:type="dxa"/>
            <w:vMerge/>
            <w:shd w:val="clear" w:color="auto" w:fill="B4C6E7" w:themeFill="accent1" w:themeFillTint="66"/>
          </w:tcPr>
          <w:p w:rsidR="003554E1" w:rsidRDefault="003554E1" w:rsidP="003554E1">
            <w:pPr>
              <w:rPr>
                <w:rFonts w:ascii="Times New Roman" w:hAnsi="Times New Roman" w:cs="Times New Roman"/>
                <w:lang w:val="en-US"/>
              </w:rPr>
            </w:pPr>
          </w:p>
        </w:tc>
        <w:tc>
          <w:tcPr>
            <w:tcW w:w="2142" w:type="dxa"/>
            <w:vMerge/>
            <w:shd w:val="clear" w:color="auto" w:fill="B4C6E7" w:themeFill="accent1" w:themeFillTint="66"/>
          </w:tcPr>
          <w:p w:rsidR="003554E1" w:rsidRDefault="003554E1" w:rsidP="003554E1">
            <w:pPr>
              <w:rPr>
                <w:rFonts w:ascii="Times New Roman" w:hAnsi="Times New Roman" w:cs="Times New Roman"/>
                <w:lang w:val="en-US"/>
              </w:rPr>
            </w:pPr>
          </w:p>
        </w:tc>
        <w:tc>
          <w:tcPr>
            <w:tcW w:w="1561" w:type="dxa"/>
            <w:shd w:val="clear" w:color="auto" w:fill="D9D9D9" w:themeFill="background1" w:themeFillShade="D9"/>
          </w:tcPr>
          <w:p w:rsidR="003554E1" w:rsidRDefault="003554E1" w:rsidP="003554E1">
            <w:pPr>
              <w:rPr>
                <w:rFonts w:ascii="Times New Roman" w:hAnsi="Times New Roman" w:cs="Times New Roman"/>
                <w:lang w:val="en-US"/>
              </w:rPr>
            </w:pPr>
            <w:r>
              <w:rPr>
                <w:rFonts w:ascii="Times New Roman" w:hAnsi="Times New Roman" w:cs="Times New Roman"/>
                <w:lang w:val="en-US"/>
              </w:rPr>
              <w:t>Group Project</w:t>
            </w:r>
          </w:p>
        </w:tc>
        <w:tc>
          <w:tcPr>
            <w:tcW w:w="1659" w:type="dxa"/>
            <w:shd w:val="clear" w:color="auto" w:fill="D9D9D9" w:themeFill="background1" w:themeFillShade="D9"/>
          </w:tcPr>
          <w:p w:rsidR="003554E1" w:rsidRDefault="003554E1" w:rsidP="003554E1">
            <w:pPr>
              <w:rPr>
                <w:rFonts w:ascii="Times New Roman" w:hAnsi="Times New Roman" w:cs="Times New Roman"/>
                <w:lang w:val="en-US"/>
              </w:rPr>
            </w:pPr>
            <w:r>
              <w:rPr>
                <w:rFonts w:ascii="Times New Roman" w:hAnsi="Times New Roman" w:cs="Times New Roman"/>
                <w:lang w:val="en-US"/>
              </w:rPr>
              <w:t>50</w:t>
            </w:r>
          </w:p>
        </w:tc>
        <w:tc>
          <w:tcPr>
            <w:tcW w:w="1660" w:type="dxa"/>
            <w:shd w:val="clear" w:color="auto" w:fill="D9D9D9" w:themeFill="background1" w:themeFillShade="D9"/>
          </w:tcPr>
          <w:p w:rsidR="003554E1" w:rsidRDefault="003554E1" w:rsidP="003554E1">
            <w:pPr>
              <w:rPr>
                <w:rFonts w:ascii="Times New Roman" w:hAnsi="Times New Roman" w:cs="Times New Roman"/>
                <w:lang w:val="en-US"/>
              </w:rPr>
            </w:pPr>
            <w:r>
              <w:rPr>
                <w:rFonts w:ascii="Times New Roman" w:hAnsi="Times New Roman" w:cs="Times New Roman"/>
                <w:lang w:val="en-US"/>
              </w:rPr>
              <w:t>April14</w:t>
            </w:r>
          </w:p>
        </w:tc>
      </w:tr>
      <w:tr w:rsidR="003554E1" w:rsidTr="003554E1">
        <w:tc>
          <w:tcPr>
            <w:tcW w:w="1659"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4</w:t>
            </w:r>
          </w:p>
        </w:tc>
        <w:tc>
          <w:tcPr>
            <w:tcW w:w="2142"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Media Selection</w:t>
            </w:r>
          </w:p>
        </w:tc>
        <w:tc>
          <w:tcPr>
            <w:tcW w:w="1561"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Blog #1</w:t>
            </w:r>
          </w:p>
        </w:tc>
        <w:tc>
          <w:tcPr>
            <w:tcW w:w="1659"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10</w:t>
            </w:r>
          </w:p>
        </w:tc>
        <w:tc>
          <w:tcPr>
            <w:tcW w:w="1660" w:type="dxa"/>
            <w:shd w:val="clear" w:color="auto" w:fill="B4C6E7" w:themeFill="accent1" w:themeFillTint="66"/>
          </w:tcPr>
          <w:p w:rsidR="003554E1" w:rsidRDefault="003554E1" w:rsidP="003554E1">
            <w:pPr>
              <w:rPr>
                <w:rFonts w:ascii="Times New Roman" w:hAnsi="Times New Roman" w:cs="Times New Roman"/>
                <w:lang w:val="en-US"/>
              </w:rPr>
            </w:pPr>
            <w:r>
              <w:rPr>
                <w:rFonts w:ascii="Times New Roman" w:hAnsi="Times New Roman" w:cs="Times New Roman"/>
                <w:lang w:val="en-US"/>
              </w:rPr>
              <w:t>April 21</w:t>
            </w:r>
          </w:p>
        </w:tc>
      </w:tr>
    </w:tbl>
    <w:p w:rsidR="00D3056D" w:rsidRDefault="00D3056D" w:rsidP="00D3056D">
      <w:pPr>
        <w:rPr>
          <w:rFonts w:ascii="Times New Roman" w:hAnsi="Times New Roman" w:cs="Times New Roman"/>
          <w:lang w:val="en-US"/>
        </w:rPr>
      </w:pPr>
    </w:p>
    <w:p w:rsidR="0006225F" w:rsidRPr="00D3056D" w:rsidRDefault="0006225F" w:rsidP="00D3056D">
      <w:pPr>
        <w:rPr>
          <w:rFonts w:ascii="Times New Roman" w:hAnsi="Times New Roman" w:cs="Times New Roman"/>
          <w:lang w:val="en-US"/>
        </w:rPr>
        <w:sectPr w:rsidR="0006225F" w:rsidRPr="00D3056D">
          <w:pgSz w:w="11906" w:h="16838"/>
          <w:pgMar w:top="1440" w:right="1800" w:bottom="1440" w:left="1800" w:header="708" w:footer="708" w:gutter="0"/>
          <w:cols w:space="708"/>
          <w:docGrid w:linePitch="360"/>
        </w:sectPr>
      </w:pPr>
    </w:p>
    <w:p w:rsidR="0006225F" w:rsidRPr="00D83C6F" w:rsidRDefault="00A928DA" w:rsidP="003554E1">
      <w:pPr>
        <w:pStyle w:val="1"/>
        <w:spacing w:after="240" w:line="26" w:lineRule="atLeast"/>
        <w:ind w:firstLine="709"/>
        <w:rPr>
          <w:rFonts w:ascii="Times New Roman" w:hAnsi="Times New Roman" w:cs="Times New Roman"/>
          <w:lang w:val="en-US"/>
        </w:rPr>
      </w:pPr>
      <w:bookmarkStart w:id="18" w:name="_Toc509701035"/>
      <w:r w:rsidRPr="00D83C6F">
        <w:rPr>
          <w:rFonts w:ascii="Times New Roman" w:hAnsi="Times New Roman" w:cs="Times New Roman"/>
          <w:lang w:val="en-US"/>
        </w:rPr>
        <w:lastRenderedPageBreak/>
        <w:t xml:space="preserve">4 </w:t>
      </w:r>
      <w:r w:rsidR="0006225F" w:rsidRPr="00D83C6F">
        <w:rPr>
          <w:rFonts w:ascii="Times New Roman" w:hAnsi="Times New Roman" w:cs="Times New Roman"/>
          <w:lang w:val="en-US"/>
        </w:rPr>
        <w:t>Relation to evolution</w:t>
      </w:r>
      <w:bookmarkEnd w:id="18"/>
    </w:p>
    <w:p w:rsidR="0006225F" w:rsidRPr="00D83C6F" w:rsidRDefault="00631083" w:rsidP="003554E1">
      <w:pPr>
        <w:pStyle w:val="2"/>
        <w:spacing w:after="240" w:line="26" w:lineRule="atLeast"/>
        <w:ind w:firstLine="709"/>
        <w:rPr>
          <w:rFonts w:ascii="Times New Roman" w:hAnsi="Times New Roman" w:cs="Times New Roman"/>
          <w:lang w:val="en-US"/>
        </w:rPr>
      </w:pPr>
      <w:bookmarkStart w:id="19" w:name="_Toc509701036"/>
      <w:r>
        <w:rPr>
          <w:rFonts w:ascii="Times New Roman" w:hAnsi="Times New Roman" w:cs="Times New Roman"/>
          <w:noProof/>
          <w:lang w:val="en-US"/>
        </w:rPr>
        <w:drawing>
          <wp:anchor distT="0" distB="0" distL="114300" distR="114300" simplePos="0" relativeHeight="251664384" behindDoc="1" locked="0" layoutInCell="1" allowOverlap="1">
            <wp:simplePos x="0" y="0"/>
            <wp:positionH relativeFrom="margin">
              <wp:posOffset>-800100</wp:posOffset>
            </wp:positionH>
            <wp:positionV relativeFrom="margin">
              <wp:posOffset>784860</wp:posOffset>
            </wp:positionV>
            <wp:extent cx="1652270" cy="1187450"/>
            <wp:effectExtent l="0" t="0" r="5080" b="0"/>
            <wp:wrapTight wrapText="bothSides">
              <wp:wrapPolygon edited="0">
                <wp:start x="7222" y="0"/>
                <wp:lineTo x="0" y="2079"/>
                <wp:lineTo x="0" y="8663"/>
                <wp:lineTo x="249" y="18712"/>
                <wp:lineTo x="4981" y="21138"/>
                <wp:lineTo x="8467" y="21138"/>
                <wp:lineTo x="13946" y="21138"/>
                <wp:lineTo x="14195" y="21138"/>
                <wp:lineTo x="18180" y="16633"/>
                <wp:lineTo x="20172" y="11089"/>
                <wp:lineTo x="21417" y="10049"/>
                <wp:lineTo x="21417" y="6584"/>
                <wp:lineTo x="20670" y="4505"/>
                <wp:lineTo x="14693" y="0"/>
                <wp:lineTo x="12950" y="0"/>
                <wp:lineTo x="7222"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fecycle_apple (1).gif"/>
                    <pic:cNvPicPr/>
                  </pic:nvPicPr>
                  <pic:blipFill rotWithShape="1">
                    <a:blip r:embed="rId9" cstate="print">
                      <a:extLst>
                        <a:ext uri="{28A0092B-C50C-407E-A947-70E740481C1C}">
                          <a14:useLocalDpi xmlns:a14="http://schemas.microsoft.com/office/drawing/2010/main" val="0"/>
                        </a:ext>
                      </a:extLst>
                    </a:blip>
                    <a:srcRect/>
                    <a:stretch/>
                  </pic:blipFill>
                  <pic:spPr>
                    <a:xfrm>
                      <a:off x="0" y="0"/>
                      <a:ext cx="1652270" cy="1187450"/>
                    </a:xfrm>
                    <a:prstGeom prst="rect">
                      <a:avLst/>
                    </a:prstGeom>
                  </pic:spPr>
                </pic:pic>
              </a:graphicData>
            </a:graphic>
          </wp:anchor>
        </w:drawing>
      </w:r>
      <w:r w:rsidR="00A928DA" w:rsidRPr="00D83C6F">
        <w:rPr>
          <w:rFonts w:ascii="Times New Roman" w:hAnsi="Times New Roman" w:cs="Times New Roman"/>
          <w:lang w:val="en-US"/>
        </w:rPr>
        <w:t xml:space="preserve">4.1 </w:t>
      </w:r>
      <w:r w:rsidR="0006225F" w:rsidRPr="00D83C6F">
        <w:rPr>
          <w:rFonts w:ascii="Times New Roman" w:hAnsi="Times New Roman" w:cs="Times New Roman"/>
          <w:lang w:val="en-US"/>
        </w:rPr>
        <w:t>Evolutionary ecology</w:t>
      </w:r>
      <w:bookmarkEnd w:id="19"/>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Ecology and evolutionary biology are considered sister disciplines of the life sciences. Natural selection, life history, development, adaptation, populations, and inheritance are examples of concepts that thread equally into ecological and evolutionary theory. Morphological, </w:t>
      </w:r>
      <w:proofErr w:type="spellStart"/>
      <w:r w:rsidRPr="00D83C6F">
        <w:rPr>
          <w:rFonts w:ascii="Times New Roman" w:hAnsi="Times New Roman" w:cs="Times New Roman"/>
          <w:lang w:val="en-US"/>
        </w:rPr>
        <w:t>behavioural</w:t>
      </w:r>
      <w:proofErr w:type="spellEnd"/>
      <w:r w:rsidRPr="00D83C6F">
        <w:rPr>
          <w:rFonts w:ascii="Times New Roman" w:hAnsi="Times New Roman" w:cs="Times New Roman"/>
          <w:lang w:val="en-US"/>
        </w:rPr>
        <w:t xml:space="preserve">, and genetic traits, for example, can be mapped onto evolutionary trees to study the historical development of a species in relation to their functions and roles in different ecological circumstances. In this framework, the analytical tools of ecologists and evolutionists overlap as they organize, classify, and investigate life through common systematic principals, such as phylogenetics or the Linnaean system of taxonomy.[107] The two disciplines often appear together, such as in the title of the journal Trends in Ecology and Evolution.[108] There is no sharp boundary separating ecology from evolution, and they differ more in their areas of applied focus. Both disciplines discover and explain emergent and unique properties and processes operating across different spatial or temporal scales of </w:t>
      </w:r>
      <w:proofErr w:type="gramStart"/>
      <w:r w:rsidRPr="00D83C6F">
        <w:rPr>
          <w:rFonts w:ascii="Times New Roman" w:hAnsi="Times New Roman" w:cs="Times New Roman"/>
          <w:lang w:val="en-US"/>
        </w:rPr>
        <w:t>organization.[</w:t>
      </w:r>
      <w:proofErr w:type="gramEnd"/>
      <w:r w:rsidRPr="00D83C6F">
        <w:rPr>
          <w:rFonts w:ascii="Times New Roman" w:hAnsi="Times New Roman" w:cs="Times New Roman"/>
          <w:lang w:val="en-US"/>
        </w:rPr>
        <w:t>36][48] While the boundary between ecology and evolution is not always clear, ecologists study the abiotic and biotic factors that influence evolutionary processes,[109][110] and evolution can be rapid, occurring on ecological timescales as short as one generation.[111] Social ecology</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20" w:name="_Toc509701037"/>
      <w:r w:rsidRPr="00D83C6F">
        <w:rPr>
          <w:rFonts w:ascii="Times New Roman" w:hAnsi="Times New Roman" w:cs="Times New Roman"/>
          <w:lang w:val="en-US"/>
        </w:rPr>
        <w:t xml:space="preserve">4.2 </w:t>
      </w:r>
      <w:r w:rsidR="0006225F" w:rsidRPr="00D83C6F">
        <w:rPr>
          <w:rFonts w:ascii="Times New Roman" w:hAnsi="Times New Roman" w:cs="Times New Roman"/>
          <w:lang w:val="en-US"/>
        </w:rPr>
        <w:t>Social ecology</w:t>
      </w:r>
      <w:bookmarkEnd w:id="20"/>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Social ecological </w:t>
      </w:r>
      <w:proofErr w:type="spellStart"/>
      <w:r w:rsidRPr="00D83C6F">
        <w:rPr>
          <w:rFonts w:ascii="Times New Roman" w:hAnsi="Times New Roman" w:cs="Times New Roman"/>
          <w:lang w:val="en-US"/>
        </w:rPr>
        <w:t>behaviours</w:t>
      </w:r>
      <w:proofErr w:type="spellEnd"/>
      <w:r w:rsidRPr="00D83C6F">
        <w:rPr>
          <w:rFonts w:ascii="Times New Roman" w:hAnsi="Times New Roman" w:cs="Times New Roman"/>
          <w:lang w:val="en-US"/>
        </w:rPr>
        <w:t xml:space="preserve"> are notable in the social insects, slime </w:t>
      </w:r>
      <w:proofErr w:type="spellStart"/>
      <w:r w:rsidRPr="00D83C6F">
        <w:rPr>
          <w:rFonts w:ascii="Times New Roman" w:hAnsi="Times New Roman" w:cs="Times New Roman"/>
          <w:lang w:val="en-US"/>
        </w:rPr>
        <w:t>moulds</w:t>
      </w:r>
      <w:proofErr w:type="spellEnd"/>
      <w:r w:rsidRPr="00D83C6F">
        <w:rPr>
          <w:rFonts w:ascii="Times New Roman" w:hAnsi="Times New Roman" w:cs="Times New Roman"/>
          <w:lang w:val="en-US"/>
        </w:rPr>
        <w:t xml:space="preserve">, social spiders, human society, and naked mole-rats where </w:t>
      </w:r>
      <w:proofErr w:type="spellStart"/>
      <w:r w:rsidRPr="00D83C6F">
        <w:rPr>
          <w:rFonts w:ascii="Times New Roman" w:hAnsi="Times New Roman" w:cs="Times New Roman"/>
          <w:lang w:val="en-US"/>
        </w:rPr>
        <w:t>eusocialism</w:t>
      </w:r>
      <w:proofErr w:type="spellEnd"/>
      <w:r w:rsidRPr="00D83C6F">
        <w:rPr>
          <w:rFonts w:ascii="Times New Roman" w:hAnsi="Times New Roman" w:cs="Times New Roman"/>
          <w:lang w:val="en-US"/>
        </w:rPr>
        <w:t xml:space="preserve"> has evolved. Social </w:t>
      </w:r>
      <w:proofErr w:type="spellStart"/>
      <w:r w:rsidRPr="00D83C6F">
        <w:rPr>
          <w:rFonts w:ascii="Times New Roman" w:hAnsi="Times New Roman" w:cs="Times New Roman"/>
          <w:lang w:val="en-US"/>
        </w:rPr>
        <w:t>behaviours</w:t>
      </w:r>
      <w:proofErr w:type="spellEnd"/>
      <w:r w:rsidRPr="00D83C6F">
        <w:rPr>
          <w:rFonts w:ascii="Times New Roman" w:hAnsi="Times New Roman" w:cs="Times New Roman"/>
          <w:lang w:val="en-US"/>
        </w:rPr>
        <w:t xml:space="preserve"> include reciprocally beneficial </w:t>
      </w:r>
      <w:proofErr w:type="spellStart"/>
      <w:r w:rsidRPr="00D83C6F">
        <w:rPr>
          <w:rFonts w:ascii="Times New Roman" w:hAnsi="Times New Roman" w:cs="Times New Roman"/>
          <w:lang w:val="en-US"/>
        </w:rPr>
        <w:t>behaviours</w:t>
      </w:r>
      <w:proofErr w:type="spellEnd"/>
      <w:r w:rsidRPr="00D83C6F">
        <w:rPr>
          <w:rFonts w:ascii="Times New Roman" w:hAnsi="Times New Roman" w:cs="Times New Roman"/>
          <w:lang w:val="en-US"/>
        </w:rPr>
        <w:t xml:space="preserve"> among kin and nest </w:t>
      </w:r>
      <w:proofErr w:type="gramStart"/>
      <w:r w:rsidRPr="00D83C6F">
        <w:rPr>
          <w:rFonts w:ascii="Times New Roman" w:hAnsi="Times New Roman" w:cs="Times New Roman"/>
          <w:lang w:val="en-US"/>
        </w:rPr>
        <w:t>mates[</w:t>
      </w:r>
      <w:proofErr w:type="gramEnd"/>
      <w:r w:rsidRPr="00D83C6F">
        <w:rPr>
          <w:rFonts w:ascii="Times New Roman" w:hAnsi="Times New Roman" w:cs="Times New Roman"/>
          <w:lang w:val="en-US"/>
        </w:rPr>
        <w:t xml:space="preserve">116][121][132] and evolve from kin and group selection. Kin selection explains altruism through genetic relationships, whereby an altruistic </w:t>
      </w:r>
      <w:proofErr w:type="spellStart"/>
      <w:r w:rsidRPr="00D83C6F">
        <w:rPr>
          <w:rFonts w:ascii="Times New Roman" w:hAnsi="Times New Roman" w:cs="Times New Roman"/>
          <w:lang w:val="en-US"/>
        </w:rPr>
        <w:t>behaviour</w:t>
      </w:r>
      <w:proofErr w:type="spellEnd"/>
      <w:r w:rsidRPr="00D83C6F">
        <w:rPr>
          <w:rFonts w:ascii="Times New Roman" w:hAnsi="Times New Roman" w:cs="Times New Roman"/>
          <w:lang w:val="en-US"/>
        </w:rPr>
        <w:t xml:space="preserve"> leading to death is rewarded by the survival of genetic copies distributed among surviving relatives. The social insects, including ants, bees, and wasps are most famously studied for this type of relationship because the male drones are clones that share the same genetic make-up as every other male in the colony.[121] In contrast, group </w:t>
      </w:r>
      <w:proofErr w:type="spellStart"/>
      <w:r w:rsidRPr="00D83C6F">
        <w:rPr>
          <w:rFonts w:ascii="Times New Roman" w:hAnsi="Times New Roman" w:cs="Times New Roman"/>
          <w:lang w:val="en-US"/>
        </w:rPr>
        <w:t>selectionists</w:t>
      </w:r>
      <w:proofErr w:type="spellEnd"/>
      <w:r w:rsidRPr="00D83C6F">
        <w:rPr>
          <w:rFonts w:ascii="Times New Roman" w:hAnsi="Times New Roman" w:cs="Times New Roman"/>
          <w:lang w:val="en-US"/>
        </w:rPr>
        <w:t xml:space="preserve"> find examples of altruism among non-genetic relatives and explain this through selection acting on the group; whereby, it becomes selectively advantageous for groups if their members express altruistic </w:t>
      </w:r>
      <w:proofErr w:type="spellStart"/>
      <w:r w:rsidRPr="00D83C6F">
        <w:rPr>
          <w:rFonts w:ascii="Times New Roman" w:hAnsi="Times New Roman" w:cs="Times New Roman"/>
          <w:lang w:val="en-US"/>
        </w:rPr>
        <w:t>behaviours</w:t>
      </w:r>
      <w:proofErr w:type="spellEnd"/>
      <w:r w:rsidRPr="00D83C6F">
        <w:rPr>
          <w:rFonts w:ascii="Times New Roman" w:hAnsi="Times New Roman" w:cs="Times New Roman"/>
          <w:lang w:val="en-US"/>
        </w:rPr>
        <w:t xml:space="preserve"> to one another. Groups with predominantly altruistic members beat groups with predominantly selfish </w:t>
      </w:r>
      <w:proofErr w:type="gramStart"/>
      <w:r w:rsidRPr="00D83C6F">
        <w:rPr>
          <w:rFonts w:ascii="Times New Roman" w:hAnsi="Times New Roman" w:cs="Times New Roman"/>
          <w:lang w:val="en-US"/>
        </w:rPr>
        <w:t>members.[</w:t>
      </w:r>
      <w:proofErr w:type="gramEnd"/>
      <w:r w:rsidRPr="00D83C6F">
        <w:rPr>
          <w:rFonts w:ascii="Times New Roman" w:hAnsi="Times New Roman" w:cs="Times New Roman"/>
          <w:lang w:val="en-US"/>
        </w:rPr>
        <w:t xml:space="preserve">121][133] </w:t>
      </w:r>
      <w:proofErr w:type="spellStart"/>
      <w:r w:rsidRPr="00D83C6F">
        <w:rPr>
          <w:rFonts w:ascii="Times New Roman" w:hAnsi="Times New Roman" w:cs="Times New Roman"/>
          <w:lang w:val="en-US"/>
        </w:rPr>
        <w:t>oevolution</w:t>
      </w:r>
      <w:proofErr w:type="spellEnd"/>
    </w:p>
    <w:p w:rsidR="0006225F" w:rsidRPr="00D83C6F" w:rsidRDefault="00A928DA" w:rsidP="003554E1">
      <w:pPr>
        <w:pStyle w:val="2"/>
        <w:spacing w:after="240" w:line="26" w:lineRule="atLeast"/>
        <w:ind w:firstLine="709"/>
        <w:rPr>
          <w:rFonts w:ascii="Times New Roman" w:hAnsi="Times New Roman" w:cs="Times New Roman"/>
          <w:lang w:val="en-US"/>
        </w:rPr>
      </w:pPr>
      <w:bookmarkStart w:id="21" w:name="_Toc509701038"/>
      <w:r w:rsidRPr="00D83C6F">
        <w:rPr>
          <w:rFonts w:ascii="Times New Roman" w:hAnsi="Times New Roman" w:cs="Times New Roman"/>
          <w:lang w:val="en-US"/>
        </w:rPr>
        <w:t xml:space="preserve">4.3 </w:t>
      </w:r>
      <w:r w:rsidR="0006225F" w:rsidRPr="00D83C6F">
        <w:rPr>
          <w:rFonts w:ascii="Times New Roman" w:hAnsi="Times New Roman" w:cs="Times New Roman"/>
          <w:lang w:val="en-US"/>
        </w:rPr>
        <w:t>Coevolution</w:t>
      </w:r>
      <w:bookmarkEnd w:id="21"/>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Ecological interactions can be classified broadly into a host and an associate relationship. A host is any entity that </w:t>
      </w:r>
      <w:proofErr w:type="spellStart"/>
      <w:r w:rsidRPr="00D83C6F">
        <w:rPr>
          <w:rFonts w:ascii="Times New Roman" w:hAnsi="Times New Roman" w:cs="Times New Roman"/>
          <w:lang w:val="en-US"/>
        </w:rPr>
        <w:t>harbours</w:t>
      </w:r>
      <w:proofErr w:type="spellEnd"/>
      <w:r w:rsidRPr="00D83C6F">
        <w:rPr>
          <w:rFonts w:ascii="Times New Roman" w:hAnsi="Times New Roman" w:cs="Times New Roman"/>
          <w:lang w:val="en-US"/>
        </w:rPr>
        <w:t xml:space="preserve"> another that is called the </w:t>
      </w:r>
      <w:proofErr w:type="gramStart"/>
      <w:r w:rsidRPr="00D83C6F">
        <w:rPr>
          <w:rFonts w:ascii="Times New Roman" w:hAnsi="Times New Roman" w:cs="Times New Roman"/>
          <w:lang w:val="en-US"/>
        </w:rPr>
        <w:t>associate.[</w:t>
      </w:r>
      <w:proofErr w:type="gramEnd"/>
      <w:r w:rsidRPr="00D83C6F">
        <w:rPr>
          <w:rFonts w:ascii="Times New Roman" w:hAnsi="Times New Roman" w:cs="Times New Roman"/>
          <w:lang w:val="en-US"/>
        </w:rPr>
        <w:t xml:space="preserve">134] Relationships within a species that are mutually or reciprocally beneficial are called mutualisms. Examples of mutualism include fungus-growing ants employing agricultural symbiosis, bacteria living in the guts of insects and other organisms, the fig wasp and yucca moth pollination complex, lichens with fungi and photosynthetic algae, and corals with photosynthetic </w:t>
      </w:r>
      <w:proofErr w:type="gramStart"/>
      <w:r w:rsidRPr="00D83C6F">
        <w:rPr>
          <w:rFonts w:ascii="Times New Roman" w:hAnsi="Times New Roman" w:cs="Times New Roman"/>
          <w:lang w:val="en-US"/>
        </w:rPr>
        <w:t>algae.[</w:t>
      </w:r>
      <w:proofErr w:type="gramEnd"/>
      <w:r w:rsidRPr="00D83C6F">
        <w:rPr>
          <w:rFonts w:ascii="Times New Roman" w:hAnsi="Times New Roman" w:cs="Times New Roman"/>
          <w:lang w:val="en-US"/>
        </w:rPr>
        <w:t xml:space="preserve">135][136] If there is a physical connection between host and associate, the relationship is called symbiosis. Approximately 60% of all plants, for example, have a </w:t>
      </w:r>
      <w:r w:rsidRPr="00D83C6F">
        <w:rPr>
          <w:rFonts w:ascii="Times New Roman" w:hAnsi="Times New Roman" w:cs="Times New Roman"/>
          <w:lang w:val="en-US"/>
        </w:rPr>
        <w:lastRenderedPageBreak/>
        <w:t xml:space="preserve">symbiotic relationship with arbuscular mycorrhizal fungi living in their roots forming an exchange network of carbohydrates for mineral </w:t>
      </w:r>
      <w:proofErr w:type="gramStart"/>
      <w:r w:rsidRPr="00D83C6F">
        <w:rPr>
          <w:rFonts w:ascii="Times New Roman" w:hAnsi="Times New Roman" w:cs="Times New Roman"/>
          <w:lang w:val="en-US"/>
        </w:rPr>
        <w:t>nutrients.[</w:t>
      </w:r>
      <w:proofErr w:type="gramEnd"/>
      <w:r w:rsidRPr="00D83C6F">
        <w:rPr>
          <w:rFonts w:ascii="Times New Roman" w:hAnsi="Times New Roman" w:cs="Times New Roman"/>
          <w:lang w:val="en-US"/>
        </w:rPr>
        <w:t>137]</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Indirect mutualisms occur where the organisms live apart. For example, trees living in the equatorial regions of the planet supply oxygen into the atmosphere that sustains species living in distant polar regions of the planet. This relationship is called commensalism; because, many others receive the benefits of clean air at no cost or harm to trees supplying the </w:t>
      </w:r>
      <w:proofErr w:type="gramStart"/>
      <w:r w:rsidRPr="00D83C6F">
        <w:rPr>
          <w:rFonts w:ascii="Times New Roman" w:hAnsi="Times New Roman" w:cs="Times New Roman"/>
          <w:lang w:val="en-US"/>
        </w:rPr>
        <w:t>oxygen.[</w:t>
      </w:r>
      <w:proofErr w:type="gramEnd"/>
      <w:r w:rsidRPr="00D83C6F">
        <w:rPr>
          <w:rFonts w:ascii="Times New Roman" w:hAnsi="Times New Roman" w:cs="Times New Roman"/>
          <w:lang w:val="en-US"/>
        </w:rPr>
        <w:t xml:space="preserve">6][138] If the associate benefits while the host suffers, the relationship is called parasitism. Although parasites impose a cost to their host (e.g., via damage to their reproductive organs or propagules, denying the services of a beneficial partner), their net effect on host fitness is not necessarily negative and, thus, becomes difficult to </w:t>
      </w:r>
      <w:proofErr w:type="gramStart"/>
      <w:r w:rsidRPr="00D83C6F">
        <w:rPr>
          <w:rFonts w:ascii="Times New Roman" w:hAnsi="Times New Roman" w:cs="Times New Roman"/>
          <w:lang w:val="en-US"/>
        </w:rPr>
        <w:t>forecast.[</w:t>
      </w:r>
      <w:proofErr w:type="gramEnd"/>
      <w:r w:rsidRPr="00D83C6F">
        <w:rPr>
          <w:rFonts w:ascii="Times New Roman" w:hAnsi="Times New Roman" w:cs="Times New Roman"/>
          <w:lang w:val="en-US"/>
        </w:rPr>
        <w:t xml:space="preserve">139][140] Co-evolution is also driven by competition among species or among members of the same species under the banner of reciprocal antagonism, such as grasses competing for growth space. The Red Queen Hypothesis, for example, posits that parasites track down and specialize on the locally common genetic defense systems of its host that drives the evolution of sexual reproduction to diversify the genetic constituency of populations responding to the antagonistic </w:t>
      </w:r>
      <w:proofErr w:type="gramStart"/>
      <w:r w:rsidRPr="00D83C6F">
        <w:rPr>
          <w:rFonts w:ascii="Times New Roman" w:hAnsi="Times New Roman" w:cs="Times New Roman"/>
          <w:lang w:val="en-US"/>
        </w:rPr>
        <w:t>pressure.[</w:t>
      </w:r>
      <w:proofErr w:type="gramEnd"/>
      <w:r w:rsidRPr="00D83C6F">
        <w:rPr>
          <w:rFonts w:ascii="Times New Roman" w:hAnsi="Times New Roman" w:cs="Times New Roman"/>
          <w:lang w:val="en-US"/>
        </w:rPr>
        <w:t>141][142] Biogeography</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22" w:name="_Toc509701039"/>
      <w:r w:rsidRPr="00D83C6F">
        <w:rPr>
          <w:rFonts w:ascii="Times New Roman" w:hAnsi="Times New Roman" w:cs="Times New Roman"/>
          <w:lang w:val="en-US"/>
        </w:rPr>
        <w:t xml:space="preserve">4.4 </w:t>
      </w:r>
      <w:r w:rsidR="0006225F" w:rsidRPr="00D83C6F">
        <w:rPr>
          <w:rFonts w:ascii="Times New Roman" w:hAnsi="Times New Roman" w:cs="Times New Roman"/>
          <w:lang w:val="en-US"/>
        </w:rPr>
        <w:t>Biogeography</w:t>
      </w:r>
      <w:bookmarkEnd w:id="22"/>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Biogeography (an amalgamation of biology and geography) is the comparative study of the geographic distribution of organisms and the corresponding evolution of their traits in space and </w:t>
      </w:r>
      <w:proofErr w:type="gramStart"/>
      <w:r w:rsidRPr="00D83C6F">
        <w:rPr>
          <w:rFonts w:ascii="Times New Roman" w:hAnsi="Times New Roman" w:cs="Times New Roman"/>
          <w:lang w:val="en-US"/>
        </w:rPr>
        <w:t>time.[</w:t>
      </w:r>
      <w:proofErr w:type="gramEnd"/>
      <w:r w:rsidRPr="00D83C6F">
        <w:rPr>
          <w:rFonts w:ascii="Times New Roman" w:hAnsi="Times New Roman" w:cs="Times New Roman"/>
          <w:lang w:val="en-US"/>
        </w:rPr>
        <w:t xml:space="preserve">143] The Journal of Biogeography was established in 1974.[144] Biogeography and ecology share many of their disciplinary roots. For example, the theory of island biogeography, published by the Robert MacArthur and Edward O. Wilson in 1967[145] is considered one of the fundamentals of ecological </w:t>
      </w:r>
      <w:proofErr w:type="gramStart"/>
      <w:r w:rsidRPr="00D83C6F">
        <w:rPr>
          <w:rFonts w:ascii="Times New Roman" w:hAnsi="Times New Roman" w:cs="Times New Roman"/>
          <w:lang w:val="en-US"/>
        </w:rPr>
        <w:t>theory.[</w:t>
      </w:r>
      <w:proofErr w:type="gramEnd"/>
      <w:r w:rsidRPr="00D83C6F">
        <w:rPr>
          <w:rFonts w:ascii="Times New Roman" w:hAnsi="Times New Roman" w:cs="Times New Roman"/>
          <w:lang w:val="en-US"/>
        </w:rPr>
        <w:t>146]</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sectPr w:rsidR="0006225F" w:rsidRPr="00D83C6F">
          <w:pgSz w:w="11906" w:h="16838"/>
          <w:pgMar w:top="1440" w:right="1800" w:bottom="1440" w:left="1800" w:header="708" w:footer="708" w:gutter="0"/>
          <w:cols w:space="708"/>
          <w:docGrid w:linePitch="360"/>
        </w:sectPr>
      </w:pPr>
      <w:r w:rsidRPr="00D83C6F">
        <w:rPr>
          <w:rFonts w:ascii="Times New Roman" w:hAnsi="Times New Roman" w:cs="Times New Roman"/>
          <w:lang w:val="en-US"/>
        </w:rPr>
        <w:t xml:space="preserve">Biogeography has a long history in the natural sciences concerning the spatial distribution of plants and animals. Ecology and evolution provide the explanatory context for biogeographical </w:t>
      </w:r>
      <w:proofErr w:type="gramStart"/>
      <w:r w:rsidRPr="00D83C6F">
        <w:rPr>
          <w:rFonts w:ascii="Times New Roman" w:hAnsi="Times New Roman" w:cs="Times New Roman"/>
          <w:lang w:val="en-US"/>
        </w:rPr>
        <w:t>studies.[</w:t>
      </w:r>
      <w:proofErr w:type="gramEnd"/>
      <w:r w:rsidRPr="00D83C6F">
        <w:rPr>
          <w:rFonts w:ascii="Times New Roman" w:hAnsi="Times New Roman" w:cs="Times New Roman"/>
          <w:lang w:val="en-US"/>
        </w:rPr>
        <w:t xml:space="preserve">143] Biogeographical patterns result from ecological processes that influence range distributions, such as migration and dispersal.[146] and from historical processes that split populations or species into different areas. The biogeographic processes that result in the natural splitting of species explains much of the modern distribution of the Earth's biota. The splitting of lineages in a species is called vicariance biogeography and it is a sub-discipline of </w:t>
      </w:r>
      <w:proofErr w:type="gramStart"/>
      <w:r w:rsidRPr="00D83C6F">
        <w:rPr>
          <w:rFonts w:ascii="Times New Roman" w:hAnsi="Times New Roman" w:cs="Times New Roman"/>
          <w:lang w:val="en-US"/>
        </w:rPr>
        <w:t>biogeography.[</w:t>
      </w:r>
      <w:proofErr w:type="gramEnd"/>
      <w:r w:rsidRPr="00D83C6F">
        <w:rPr>
          <w:rFonts w:ascii="Times New Roman" w:hAnsi="Times New Roman" w:cs="Times New Roman"/>
          <w:lang w:val="en-US"/>
        </w:rPr>
        <w:t xml:space="preserve">147] There are also practical applications in the field of biogeography concerning ecological systems and processes. For example, the range and distribution of biodiversity and invasive species responding to climate change is a serious concern and active area of research in the context of global </w:t>
      </w:r>
      <w:proofErr w:type="gramStart"/>
      <w:r w:rsidRPr="00D83C6F">
        <w:rPr>
          <w:rFonts w:ascii="Times New Roman" w:hAnsi="Times New Roman" w:cs="Times New Roman"/>
          <w:lang w:val="en-US"/>
        </w:rPr>
        <w:t>warming.[</w:t>
      </w:r>
      <w:proofErr w:type="gramEnd"/>
      <w:r w:rsidRPr="00D83C6F">
        <w:rPr>
          <w:rFonts w:ascii="Times New Roman" w:hAnsi="Times New Roman" w:cs="Times New Roman"/>
          <w:lang w:val="en-US"/>
        </w:rPr>
        <w:t>148][149]</w:t>
      </w:r>
    </w:p>
    <w:p w:rsidR="0006225F" w:rsidRPr="00D83C6F" w:rsidRDefault="00A928DA" w:rsidP="003554E1">
      <w:pPr>
        <w:pStyle w:val="1"/>
        <w:spacing w:after="240" w:line="26" w:lineRule="atLeast"/>
        <w:ind w:firstLine="709"/>
        <w:rPr>
          <w:rFonts w:ascii="Times New Roman" w:hAnsi="Times New Roman" w:cs="Times New Roman"/>
          <w:lang w:val="en-US"/>
        </w:rPr>
      </w:pPr>
      <w:bookmarkStart w:id="23" w:name="_Toc509701040"/>
      <w:r w:rsidRPr="00D83C6F">
        <w:rPr>
          <w:rFonts w:ascii="Times New Roman" w:hAnsi="Times New Roman" w:cs="Times New Roman"/>
          <w:lang w:val="en-US"/>
        </w:rPr>
        <w:lastRenderedPageBreak/>
        <w:t xml:space="preserve">5 </w:t>
      </w:r>
      <w:r w:rsidR="0006225F" w:rsidRPr="00D83C6F">
        <w:rPr>
          <w:rFonts w:ascii="Times New Roman" w:hAnsi="Times New Roman" w:cs="Times New Roman"/>
          <w:lang w:val="en-US"/>
        </w:rPr>
        <w:t>Human ecology</w:t>
      </w:r>
      <w:bookmarkEnd w:id="23"/>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The history of life on Earth has been a history of interaction between living things and their surroundings. To a large extent, the physical form and the habits of the earth's vegetation and its animal life have been molded by the environment. Considering the whole span of earthly time, the opposite effect, in which life actually modifies its surroundings, has been relatively slight. Only within the moment of time represented by the present century has one species man acquired significant power to alter the nature of his world.</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pStyle w:val="1"/>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Ecology is as much a biological science as it is a human </w:t>
      </w:r>
      <w:proofErr w:type="gramStart"/>
      <w:r w:rsidRPr="00D83C6F">
        <w:rPr>
          <w:rFonts w:ascii="Times New Roman" w:hAnsi="Times New Roman" w:cs="Times New Roman"/>
          <w:lang w:val="en-US"/>
        </w:rPr>
        <w:t>science.[</w:t>
      </w:r>
      <w:proofErr w:type="gramEnd"/>
      <w:r w:rsidRPr="00D83C6F">
        <w:rPr>
          <w:rFonts w:ascii="Times New Roman" w:hAnsi="Times New Roman" w:cs="Times New Roman"/>
          <w:lang w:val="en-US"/>
        </w:rPr>
        <w:t xml:space="preserve">6] Human ecology is an interdisciplinary investigation into the ecology of our species. "Human ecology may be defined: (1) from a bioecological standpoint as the study of man as the ecological dominant in plant and animal communities and systems; (2) from a bioecological standpoint as simply another animal affecting and being affected by his physical environment; and (3) as a human being, somehow different from animal life in general, interacting with physical and modified environments in a distinctive and creative way. A truly interdisciplinary human ecology will most likely address itself to all three."[157]:3 The term was formally introduced in 1921, but many sociologists, geographers, psychologists, and other disciplines were interested in human relations to natural systems centuries prior, especially in the late 19th </w:t>
      </w:r>
      <w:proofErr w:type="gramStart"/>
      <w:r w:rsidRPr="00D83C6F">
        <w:rPr>
          <w:rFonts w:ascii="Times New Roman" w:hAnsi="Times New Roman" w:cs="Times New Roman"/>
          <w:lang w:val="en-US"/>
        </w:rPr>
        <w:t>century.[</w:t>
      </w:r>
      <w:proofErr w:type="gramEnd"/>
      <w:r w:rsidRPr="00D83C6F">
        <w:rPr>
          <w:rFonts w:ascii="Times New Roman" w:hAnsi="Times New Roman" w:cs="Times New Roman"/>
          <w:lang w:val="en-US"/>
        </w:rPr>
        <w:t>157][158]</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 xml:space="preserve">The ecological complexities human beings are facing through the technological transformation of the planetary biome has brought on the Anthropocene. The unique set of circumstances has generated the need for a new unifying science called coupled human and natural systems that builds upon, but moves beyond the field of human </w:t>
      </w:r>
      <w:proofErr w:type="gramStart"/>
      <w:r w:rsidRPr="00D83C6F">
        <w:rPr>
          <w:rFonts w:ascii="Times New Roman" w:hAnsi="Times New Roman" w:cs="Times New Roman"/>
          <w:lang w:val="en-US"/>
        </w:rPr>
        <w:t>ecology.[</w:t>
      </w:r>
      <w:proofErr w:type="gramEnd"/>
      <w:r w:rsidRPr="00D83C6F">
        <w:rPr>
          <w:rFonts w:ascii="Times New Roman" w:hAnsi="Times New Roman" w:cs="Times New Roman"/>
          <w:lang w:val="en-US"/>
        </w:rPr>
        <w:t xml:space="preserve">104] Ecosystems tie into human societies through the critical and </w:t>
      </w:r>
      <w:proofErr w:type="spellStart"/>
      <w:r w:rsidRPr="00D83C6F">
        <w:rPr>
          <w:rFonts w:ascii="Times New Roman" w:hAnsi="Times New Roman" w:cs="Times New Roman"/>
          <w:lang w:val="en-US"/>
        </w:rPr>
        <w:t>all encompassing</w:t>
      </w:r>
      <w:proofErr w:type="spellEnd"/>
      <w:r w:rsidRPr="00D83C6F">
        <w:rPr>
          <w:rFonts w:ascii="Times New Roman" w:hAnsi="Times New Roman" w:cs="Times New Roman"/>
          <w:lang w:val="en-US"/>
        </w:rPr>
        <w:t xml:space="preserve"> life-supporting functions they sustain. In recognition of these functions and the incapability of traditional economic valuation methods to see the value in ecosystems, there has been a surge of interest in social-natural capital, which provides the means to put a value on the stock and use of information and materials stemming from ecosystem goods and services. Ecosystems produce, regulate, maintain, and supply services of critical necessity and beneficial to human health (cognitive and physiological), economies, and they even provide an information or reference function as a living library giving opportunities for science and cognitive development in children engaged in the complexity of the natural world. Ecosystems relate importantly to human ecology as they are the ultimate base foundation of global economics as every commodity, and the capacity for exchange ultimately stems from the ecosystems on </w:t>
      </w:r>
      <w:proofErr w:type="gramStart"/>
      <w:r w:rsidRPr="00D83C6F">
        <w:rPr>
          <w:rFonts w:ascii="Times New Roman" w:hAnsi="Times New Roman" w:cs="Times New Roman"/>
          <w:lang w:val="en-US"/>
        </w:rPr>
        <w:t>Earth.[</w:t>
      </w:r>
      <w:proofErr w:type="gramEnd"/>
      <w:r w:rsidRPr="00D83C6F">
        <w:rPr>
          <w:rFonts w:ascii="Times New Roman" w:hAnsi="Times New Roman" w:cs="Times New Roman"/>
          <w:lang w:val="en-US"/>
        </w:rPr>
        <w:t>104][159][160][161]</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24" w:name="_Toc509701041"/>
      <w:r w:rsidRPr="00D83C6F">
        <w:rPr>
          <w:rFonts w:ascii="Times New Roman" w:hAnsi="Times New Roman" w:cs="Times New Roman"/>
          <w:lang w:val="en-US"/>
        </w:rPr>
        <w:t xml:space="preserve">5.1 </w:t>
      </w:r>
      <w:r w:rsidR="0006225F" w:rsidRPr="00D83C6F">
        <w:rPr>
          <w:rFonts w:ascii="Times New Roman" w:hAnsi="Times New Roman" w:cs="Times New Roman"/>
          <w:lang w:val="en-US"/>
        </w:rPr>
        <w:t>Restoration and management</w:t>
      </w:r>
      <w:bookmarkEnd w:id="24"/>
    </w:p>
    <w:p w:rsidR="0006225F" w:rsidRPr="00D83C6F" w:rsidRDefault="0006225F" w:rsidP="003554E1">
      <w:pPr>
        <w:spacing w:after="240" w:line="26" w:lineRule="atLeast"/>
        <w:ind w:firstLine="709"/>
        <w:rPr>
          <w:rFonts w:ascii="Times New Roman" w:hAnsi="Times New Roman" w:cs="Times New Roman"/>
          <w:lang w:val="en-US"/>
        </w:rPr>
      </w:pPr>
      <w:r w:rsidRPr="00D83C6F">
        <w:rPr>
          <w:rFonts w:ascii="Times New Roman" w:hAnsi="Times New Roman" w:cs="Times New Roman"/>
          <w:lang w:val="en-US"/>
        </w:rPr>
        <w:t>Ecosystem management is not just about science nor is it simply an extension of traditional resource management; it offers a fundamental reframing of how humans may work with nature.</w:t>
      </w:r>
    </w:p>
    <w:p w:rsidR="0006225F" w:rsidRPr="00D83C6F" w:rsidRDefault="0006225F" w:rsidP="003554E1">
      <w:pPr>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cs="Times New Roman"/>
          <w:lang w:val="en-US"/>
        </w:rPr>
      </w:pPr>
    </w:p>
    <w:p w:rsidR="006F0CEB" w:rsidRDefault="0006225F" w:rsidP="003554E1">
      <w:pPr>
        <w:spacing w:after="240" w:line="26" w:lineRule="atLeast"/>
        <w:ind w:firstLine="709"/>
        <w:rPr>
          <w:rFonts w:ascii="Times New Roman" w:hAnsi="Times New Roman" w:cs="Times New Roman"/>
          <w:lang w:val="en-US"/>
        </w:rPr>
        <w:sectPr w:rsidR="006F0CEB">
          <w:pgSz w:w="11906" w:h="16838"/>
          <w:pgMar w:top="1440" w:right="1800" w:bottom="1440" w:left="1800" w:header="708" w:footer="708" w:gutter="0"/>
          <w:cols w:space="708"/>
          <w:docGrid w:linePitch="360"/>
        </w:sectPr>
      </w:pPr>
      <w:r w:rsidRPr="00D83C6F">
        <w:rPr>
          <w:rFonts w:ascii="Times New Roman" w:hAnsi="Times New Roman" w:cs="Times New Roman"/>
          <w:lang w:val="en-US"/>
        </w:rPr>
        <w:lastRenderedPageBreak/>
        <w:t>Ecology is an employed science of restoration, repairing disturbed sites through human intervention, in natural resource management, and in environmental impact assessments. Edward O. Wilson predicted in 1992 that the 21st century "will be the era of restoration in ecology</w:t>
      </w:r>
      <w:proofErr w:type="gramStart"/>
      <w:r w:rsidRPr="00D83C6F">
        <w:rPr>
          <w:rFonts w:ascii="Times New Roman" w:hAnsi="Times New Roman" w:cs="Times New Roman"/>
          <w:lang w:val="en-US"/>
        </w:rPr>
        <w:t>".[</w:t>
      </w:r>
      <w:proofErr w:type="gramEnd"/>
      <w:r w:rsidRPr="00D83C6F">
        <w:rPr>
          <w:rFonts w:ascii="Times New Roman" w:hAnsi="Times New Roman" w:cs="Times New Roman"/>
          <w:lang w:val="en-US"/>
        </w:rPr>
        <w:t xml:space="preserve">163] Ecological science has boomed in the industrial investment of restoring ecosystems and their processes in abandoned sites after disturbance. Natural resource managers, in forestry, for example, employ ecologists to develop, adapt, and implement </w:t>
      </w:r>
      <w:proofErr w:type="gramStart"/>
      <w:r w:rsidRPr="00D83C6F">
        <w:rPr>
          <w:rFonts w:ascii="Times New Roman" w:hAnsi="Times New Roman" w:cs="Times New Roman"/>
          <w:lang w:val="en-US"/>
        </w:rPr>
        <w:t>ecosystem based</w:t>
      </w:r>
      <w:proofErr w:type="gramEnd"/>
      <w:r w:rsidRPr="00D83C6F">
        <w:rPr>
          <w:rFonts w:ascii="Times New Roman" w:hAnsi="Times New Roman" w:cs="Times New Roman"/>
          <w:lang w:val="en-US"/>
        </w:rPr>
        <w:t xml:space="preserve"> methods into the planning, operation, and restoration phases of land-use. Ecological science is used in the methods of sustainable harvesting, disease, and fire outbreak management, in fisheries stock management, for integrating land-use with protected areas and communities, and conservation in complex geo-political </w:t>
      </w:r>
      <w:proofErr w:type="gramStart"/>
      <w:r w:rsidRPr="00D83C6F">
        <w:rPr>
          <w:rFonts w:ascii="Times New Roman" w:hAnsi="Times New Roman" w:cs="Times New Roman"/>
          <w:lang w:val="en-US"/>
        </w:rPr>
        <w:t>landscapes.[</w:t>
      </w:r>
      <w:proofErr w:type="gramEnd"/>
      <w:r w:rsidRPr="00D83C6F">
        <w:rPr>
          <w:rFonts w:ascii="Times New Roman" w:hAnsi="Times New Roman" w:cs="Times New Roman"/>
          <w:lang w:val="en-US"/>
        </w:rPr>
        <w:t>22][162][</w:t>
      </w:r>
    </w:p>
    <w:p w:rsidR="007B75E9" w:rsidRDefault="00965453" w:rsidP="003554E1">
      <w:pPr>
        <w:pStyle w:val="1"/>
        <w:spacing w:after="240" w:line="26" w:lineRule="atLeast"/>
        <w:ind w:firstLine="709"/>
      </w:pPr>
      <w:bookmarkStart w:id="25" w:name="_Toc509701042"/>
      <w:r>
        <w:lastRenderedPageBreak/>
        <w:t xml:space="preserve">6 </w:t>
      </w:r>
      <w:r w:rsidR="006F0CEB">
        <w:t xml:space="preserve">Η </w:t>
      </w:r>
      <w:r w:rsidR="003A6A59">
        <w:t>οικογένειά</w:t>
      </w:r>
      <w:r w:rsidR="006F0CEB">
        <w:t xml:space="preserve"> μου</w:t>
      </w:r>
      <w:bookmarkEnd w:id="25"/>
      <w:r>
        <w:tab/>
      </w:r>
      <w:r>
        <w:tab/>
      </w:r>
      <w:r>
        <w:tab/>
      </w:r>
      <w:r>
        <w:tab/>
      </w:r>
      <w:r>
        <w:tab/>
      </w:r>
      <w:r>
        <w:tab/>
      </w:r>
      <w:r>
        <w:tab/>
      </w:r>
      <w:r>
        <w:tab/>
      </w:r>
    </w:p>
    <w:p w:rsidR="007B75E9" w:rsidRPr="007B75E9" w:rsidRDefault="007B75E9" w:rsidP="003554E1">
      <w:pPr>
        <w:spacing w:after="240" w:line="26" w:lineRule="atLeast"/>
        <w:ind w:firstLine="709"/>
      </w:pPr>
    </w:p>
    <w:p w:rsidR="007B75E9" w:rsidRDefault="007B75E9" w:rsidP="003554E1">
      <w:pPr>
        <w:spacing w:after="240" w:line="26" w:lineRule="atLeast"/>
        <w:ind w:firstLine="709"/>
      </w:pPr>
    </w:p>
    <w:p w:rsidR="0006225F" w:rsidRPr="007B75E9" w:rsidRDefault="007B75E9" w:rsidP="007B75E9">
      <w:r>
        <w:rPr>
          <w:noProof/>
        </w:rPr>
        <w:drawing>
          <wp:inline distT="0" distB="0" distL="0" distR="0">
            <wp:extent cx="5274310" cy="3076575"/>
            <wp:effectExtent l="0" t="0" r="0" b="9525"/>
            <wp:docPr id="12" name="Διάγραμμα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06225F" w:rsidRPr="007B75E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60E5" w:rsidRDefault="004F60E5" w:rsidP="00D67639">
      <w:pPr>
        <w:spacing w:after="0" w:line="240" w:lineRule="auto"/>
      </w:pPr>
      <w:r>
        <w:separator/>
      </w:r>
    </w:p>
  </w:endnote>
  <w:endnote w:type="continuationSeparator" w:id="0">
    <w:p w:rsidR="004F60E5" w:rsidRDefault="004F60E5" w:rsidP="00D67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81F" w:rsidRDefault="006A681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60E5" w:rsidRDefault="004F60E5" w:rsidP="00D67639">
      <w:pPr>
        <w:spacing w:after="0" w:line="240" w:lineRule="auto"/>
      </w:pPr>
      <w:r>
        <w:separator/>
      </w:r>
    </w:p>
  </w:footnote>
  <w:footnote w:type="continuationSeparator" w:id="0">
    <w:p w:rsidR="004F60E5" w:rsidRDefault="004F60E5" w:rsidP="00D676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639" w:rsidRPr="00D67639" w:rsidRDefault="00C62F8A" w:rsidP="00D67639">
    <w:pPr>
      <w:pStyle w:val="a3"/>
    </w:pPr>
    <w:fldSimple w:instr=" STYLEREF  &quot;Επικεφαλίδα 1&quot; \n  \* MERGEFORMAT ">
      <w:r w:rsidR="00796DC7">
        <w:rPr>
          <w:noProof/>
        </w:rPr>
        <w:t>0</w:t>
      </w:r>
    </w:fldSimple>
    <w:fldSimple w:instr=" STYLEREF  &quot;Επικεφαλίδα 1&quot;  \* MERGEFORMAT ">
      <w:r w:rsidR="00796DC7">
        <w:rPr>
          <w:noProof/>
        </w:rPr>
        <w:t>6 Η οικογένειά μου</w:t>
      </w:r>
    </w:fldSimple>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25F"/>
    <w:rsid w:val="00061E23"/>
    <w:rsid w:val="0006225F"/>
    <w:rsid w:val="00173793"/>
    <w:rsid w:val="002F0558"/>
    <w:rsid w:val="003554E1"/>
    <w:rsid w:val="003A6A59"/>
    <w:rsid w:val="004F60E5"/>
    <w:rsid w:val="00631083"/>
    <w:rsid w:val="006A681F"/>
    <w:rsid w:val="006F0CEB"/>
    <w:rsid w:val="006F5373"/>
    <w:rsid w:val="00796DC7"/>
    <w:rsid w:val="007B75E9"/>
    <w:rsid w:val="00873DF6"/>
    <w:rsid w:val="008C4447"/>
    <w:rsid w:val="00965453"/>
    <w:rsid w:val="0099420F"/>
    <w:rsid w:val="00A50F28"/>
    <w:rsid w:val="00A928DA"/>
    <w:rsid w:val="00B3708B"/>
    <w:rsid w:val="00C55E2E"/>
    <w:rsid w:val="00C57445"/>
    <w:rsid w:val="00C62F8A"/>
    <w:rsid w:val="00D3056D"/>
    <w:rsid w:val="00D352B1"/>
    <w:rsid w:val="00D51BDC"/>
    <w:rsid w:val="00D67639"/>
    <w:rsid w:val="00D83C6F"/>
    <w:rsid w:val="00F07A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DCAB"/>
  <w15:chartTrackingRefBased/>
  <w15:docId w15:val="{C89EECCE-AAE2-469D-AD54-43993D259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uiPriority w:val="9"/>
    <w:qFormat/>
    <w:rsid w:val="006F5373"/>
    <w:pPr>
      <w:keepNext/>
      <w:keepLines/>
      <w:spacing w:before="240"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A928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F5373"/>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A928DA"/>
    <w:rPr>
      <w:rFonts w:asciiTheme="majorHAnsi" w:eastAsiaTheme="majorEastAsia" w:hAnsiTheme="majorHAnsi" w:cstheme="majorBidi"/>
      <w:color w:val="2F5496" w:themeColor="accent1" w:themeShade="BF"/>
      <w:sz w:val="26"/>
      <w:szCs w:val="26"/>
    </w:rPr>
  </w:style>
  <w:style w:type="paragraph" w:styleId="a3">
    <w:name w:val="header"/>
    <w:basedOn w:val="a"/>
    <w:link w:val="Char"/>
    <w:uiPriority w:val="99"/>
    <w:unhideWhenUsed/>
    <w:rsid w:val="00D67639"/>
    <w:pPr>
      <w:tabs>
        <w:tab w:val="center" w:pos="4153"/>
        <w:tab w:val="right" w:pos="8306"/>
      </w:tabs>
      <w:spacing w:after="0" w:line="240" w:lineRule="auto"/>
    </w:pPr>
  </w:style>
  <w:style w:type="character" w:customStyle="1" w:styleId="Char">
    <w:name w:val="Κεφαλίδα Char"/>
    <w:basedOn w:val="a0"/>
    <w:link w:val="a3"/>
    <w:uiPriority w:val="99"/>
    <w:rsid w:val="00D67639"/>
  </w:style>
  <w:style w:type="paragraph" w:styleId="a4">
    <w:name w:val="footer"/>
    <w:basedOn w:val="a"/>
    <w:link w:val="Char0"/>
    <w:uiPriority w:val="99"/>
    <w:unhideWhenUsed/>
    <w:rsid w:val="00D67639"/>
    <w:pPr>
      <w:tabs>
        <w:tab w:val="center" w:pos="4153"/>
        <w:tab w:val="right" w:pos="8306"/>
      </w:tabs>
      <w:spacing w:after="0" w:line="240" w:lineRule="auto"/>
    </w:pPr>
  </w:style>
  <w:style w:type="character" w:customStyle="1" w:styleId="Char0">
    <w:name w:val="Υποσέλιδο Char"/>
    <w:basedOn w:val="a0"/>
    <w:link w:val="a4"/>
    <w:uiPriority w:val="99"/>
    <w:rsid w:val="00D67639"/>
  </w:style>
  <w:style w:type="table" w:styleId="a5">
    <w:name w:val="Table Grid"/>
    <w:basedOn w:val="a1"/>
    <w:uiPriority w:val="39"/>
    <w:rsid w:val="001737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3A6A59"/>
    <w:pPr>
      <w:spacing w:after="0"/>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3A6A59"/>
    <w:pPr>
      <w:spacing w:after="100"/>
    </w:pPr>
  </w:style>
  <w:style w:type="paragraph" w:styleId="20">
    <w:name w:val="toc 2"/>
    <w:basedOn w:val="a"/>
    <w:next w:val="a"/>
    <w:autoRedefine/>
    <w:uiPriority w:val="39"/>
    <w:unhideWhenUsed/>
    <w:rsid w:val="003A6A59"/>
    <w:pPr>
      <w:spacing w:after="100"/>
      <w:ind w:left="220"/>
    </w:pPr>
  </w:style>
  <w:style w:type="character" w:styleId="-">
    <w:name w:val="Hyperlink"/>
    <w:basedOn w:val="a0"/>
    <w:uiPriority w:val="99"/>
    <w:unhideWhenUsed/>
    <w:rsid w:val="003A6A59"/>
    <w:rPr>
      <w:color w:val="0563C1" w:themeColor="hyperlink"/>
      <w:u w:val="single"/>
    </w:rPr>
  </w:style>
  <w:style w:type="paragraph" w:styleId="a7">
    <w:name w:val="No Spacing"/>
    <w:link w:val="Char1"/>
    <w:uiPriority w:val="1"/>
    <w:qFormat/>
    <w:rsid w:val="006A681F"/>
    <w:pPr>
      <w:spacing w:after="0" w:line="240" w:lineRule="auto"/>
    </w:pPr>
    <w:rPr>
      <w:rFonts w:eastAsiaTheme="minorEastAsia"/>
      <w:lang w:eastAsia="el-GR"/>
    </w:rPr>
  </w:style>
  <w:style w:type="character" w:customStyle="1" w:styleId="Char1">
    <w:name w:val="Χωρίς διάστιχο Char"/>
    <w:basedOn w:val="a0"/>
    <w:link w:val="a7"/>
    <w:uiPriority w:val="1"/>
    <w:rsid w:val="006A681F"/>
    <w:rPr>
      <w:rFonts w:eastAsiaTheme="minorEastAsia"/>
      <w:lang w:eastAsia="el-GR"/>
    </w:rPr>
  </w:style>
  <w:style w:type="paragraph" w:styleId="a8">
    <w:name w:val="Balloon Text"/>
    <w:basedOn w:val="a"/>
    <w:link w:val="Char2"/>
    <w:uiPriority w:val="99"/>
    <w:semiHidden/>
    <w:unhideWhenUsed/>
    <w:rsid w:val="00C57445"/>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C574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image" Target="media/image1.gif"/><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80B402-38CA-426D-8982-A007B63BC9A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3E333308-5E27-4911-B994-5E2A1DDAE504}">
      <dgm:prSet phldrT="[Κείμενο]"/>
      <dgm:spPr/>
      <dgm:t>
        <a:bodyPr/>
        <a:lstStyle/>
        <a:p>
          <a:r>
            <a:rPr lang="el-GR"/>
            <a:t>Μαρία + Ανδρέας</a:t>
          </a:r>
        </a:p>
      </dgm:t>
    </dgm:pt>
    <dgm:pt modelId="{F6F2D1F5-6D63-4EE4-8390-6AC41796268E}" type="parTrans" cxnId="{0F0BC1B1-34FB-4E8A-9807-F4D8BA4B54D6}">
      <dgm:prSet/>
      <dgm:spPr/>
      <dgm:t>
        <a:bodyPr/>
        <a:lstStyle/>
        <a:p>
          <a:endParaRPr lang="el-GR"/>
        </a:p>
      </dgm:t>
    </dgm:pt>
    <dgm:pt modelId="{A82C4772-4874-4CFD-A464-7D5F9D837AF5}" type="sibTrans" cxnId="{0F0BC1B1-34FB-4E8A-9807-F4D8BA4B54D6}">
      <dgm:prSet/>
      <dgm:spPr/>
      <dgm:t>
        <a:bodyPr/>
        <a:lstStyle/>
        <a:p>
          <a:endParaRPr lang="el-GR"/>
        </a:p>
      </dgm:t>
    </dgm:pt>
    <dgm:pt modelId="{BBE8101F-E676-4479-8C42-F1C734EE96FE}">
      <dgm:prSet phldrT="[Κείμενο]"/>
      <dgm:spPr/>
      <dgm:t>
        <a:bodyPr/>
        <a:lstStyle/>
        <a:p>
          <a:r>
            <a:rPr lang="el-GR"/>
            <a:t>Γιώργος</a:t>
          </a:r>
        </a:p>
      </dgm:t>
    </dgm:pt>
    <dgm:pt modelId="{5E58D2D3-BE25-4A2D-A1D9-4977302A0A43}" type="parTrans" cxnId="{21372E8D-F6CB-4450-BC58-92C7753948F9}">
      <dgm:prSet/>
      <dgm:spPr/>
      <dgm:t>
        <a:bodyPr/>
        <a:lstStyle/>
        <a:p>
          <a:endParaRPr lang="el-GR"/>
        </a:p>
      </dgm:t>
    </dgm:pt>
    <dgm:pt modelId="{709C2CC1-76AA-434B-8DF5-07C9A4AD2449}" type="sibTrans" cxnId="{21372E8D-F6CB-4450-BC58-92C7753948F9}">
      <dgm:prSet/>
      <dgm:spPr/>
      <dgm:t>
        <a:bodyPr/>
        <a:lstStyle/>
        <a:p>
          <a:endParaRPr lang="el-GR"/>
        </a:p>
      </dgm:t>
    </dgm:pt>
    <dgm:pt modelId="{1E993FE8-FB53-441E-A8F1-DA9882F9D99D}">
      <dgm:prSet phldrT="[Κείμενο]"/>
      <dgm:spPr/>
      <dgm:t>
        <a:bodyPr/>
        <a:lstStyle/>
        <a:p>
          <a:r>
            <a:rPr lang="el-GR"/>
            <a:t>Μαρία</a:t>
          </a:r>
        </a:p>
      </dgm:t>
    </dgm:pt>
    <dgm:pt modelId="{1EBF7152-96F6-4046-BB8A-08801CBC813D}" type="parTrans" cxnId="{24D6F432-1722-4747-9D6F-C3FC741DF455}">
      <dgm:prSet/>
      <dgm:spPr/>
      <dgm:t>
        <a:bodyPr/>
        <a:lstStyle/>
        <a:p>
          <a:endParaRPr lang="el-GR"/>
        </a:p>
      </dgm:t>
    </dgm:pt>
    <dgm:pt modelId="{332E77F2-243A-40E8-8890-5E4CC9147417}" type="sibTrans" cxnId="{24D6F432-1722-4747-9D6F-C3FC741DF455}">
      <dgm:prSet/>
      <dgm:spPr/>
      <dgm:t>
        <a:bodyPr/>
        <a:lstStyle/>
        <a:p>
          <a:endParaRPr lang="el-GR"/>
        </a:p>
      </dgm:t>
    </dgm:pt>
    <dgm:pt modelId="{4544326E-108B-4CB9-9BEC-8D55E9E52CDB}">
      <dgm:prSet phldrT="[Κείμενο]"/>
      <dgm:spPr/>
      <dgm:t>
        <a:bodyPr/>
        <a:lstStyle/>
        <a:p>
          <a:r>
            <a:rPr lang="el-GR"/>
            <a:t>Ανδρέας</a:t>
          </a:r>
        </a:p>
      </dgm:t>
    </dgm:pt>
    <dgm:pt modelId="{371BC2F3-F8CE-4E4F-88B9-5A7A93515CBB}" type="parTrans" cxnId="{351D6C6B-7099-4CC0-AACD-B469A3310764}">
      <dgm:prSet/>
      <dgm:spPr/>
      <dgm:t>
        <a:bodyPr/>
        <a:lstStyle/>
        <a:p>
          <a:endParaRPr lang="el-GR"/>
        </a:p>
      </dgm:t>
    </dgm:pt>
    <dgm:pt modelId="{6EC98F58-9E08-4405-982E-CE99109B7BF4}" type="sibTrans" cxnId="{351D6C6B-7099-4CC0-AACD-B469A3310764}">
      <dgm:prSet/>
      <dgm:spPr/>
      <dgm:t>
        <a:bodyPr/>
        <a:lstStyle/>
        <a:p>
          <a:endParaRPr lang="el-GR"/>
        </a:p>
      </dgm:t>
    </dgm:pt>
    <dgm:pt modelId="{926B9BDA-EDD5-4258-9470-B23F37E70700}">
      <dgm:prSet phldrT="[Κείμενο]"/>
      <dgm:spPr/>
      <dgm:t>
        <a:bodyPr/>
        <a:lstStyle/>
        <a:p>
          <a:r>
            <a:rPr lang="el-GR"/>
            <a:t>Νίκος</a:t>
          </a:r>
        </a:p>
      </dgm:t>
    </dgm:pt>
    <dgm:pt modelId="{CE58E697-9AA4-461D-9B63-4DB1F0D08D0C}" type="parTrans" cxnId="{84CAB342-037C-4FD1-9552-4C1E850839F2}">
      <dgm:prSet/>
      <dgm:spPr/>
      <dgm:t>
        <a:bodyPr/>
        <a:lstStyle/>
        <a:p>
          <a:endParaRPr lang="el-GR"/>
        </a:p>
      </dgm:t>
    </dgm:pt>
    <dgm:pt modelId="{A8C768B9-384A-4C41-B975-EE0336FCCAB5}" type="sibTrans" cxnId="{84CAB342-037C-4FD1-9552-4C1E850839F2}">
      <dgm:prSet/>
      <dgm:spPr/>
      <dgm:t>
        <a:bodyPr/>
        <a:lstStyle/>
        <a:p>
          <a:endParaRPr lang="el-GR"/>
        </a:p>
      </dgm:t>
    </dgm:pt>
    <dgm:pt modelId="{98FE6041-71E1-4C26-B0FA-148E359F4E4A}">
      <dgm:prSet phldrT="[Κείμενο]"/>
      <dgm:spPr/>
      <dgm:t>
        <a:bodyPr/>
        <a:lstStyle/>
        <a:p>
          <a:r>
            <a:rPr lang="el-GR"/>
            <a:t>Δήμητρα</a:t>
          </a:r>
        </a:p>
      </dgm:t>
    </dgm:pt>
    <dgm:pt modelId="{79713266-1A31-4DDB-A703-7D9101F5E6D2}" type="parTrans" cxnId="{9F07E6CF-B8E3-43D3-BE95-EB11216F6BEE}">
      <dgm:prSet/>
      <dgm:spPr/>
      <dgm:t>
        <a:bodyPr/>
        <a:lstStyle/>
        <a:p>
          <a:endParaRPr lang="el-GR"/>
        </a:p>
      </dgm:t>
    </dgm:pt>
    <dgm:pt modelId="{71097CD7-21A5-4378-93A8-047EF3685CA3}" type="sibTrans" cxnId="{9F07E6CF-B8E3-43D3-BE95-EB11216F6BEE}">
      <dgm:prSet/>
      <dgm:spPr/>
      <dgm:t>
        <a:bodyPr/>
        <a:lstStyle/>
        <a:p>
          <a:endParaRPr lang="el-GR"/>
        </a:p>
      </dgm:t>
    </dgm:pt>
    <dgm:pt modelId="{027FD42D-385B-477F-B862-914C133566FB}" type="pres">
      <dgm:prSet presAssocID="{0580B402-38CA-426D-8982-A007B63BC9A4}" presName="hierChild1" presStyleCnt="0">
        <dgm:presLayoutVars>
          <dgm:chPref val="1"/>
          <dgm:dir/>
          <dgm:animOne val="branch"/>
          <dgm:animLvl val="lvl"/>
          <dgm:resizeHandles/>
        </dgm:presLayoutVars>
      </dgm:prSet>
      <dgm:spPr/>
    </dgm:pt>
    <dgm:pt modelId="{E11516D8-6B99-4396-9C3F-B8544A4CFDD6}" type="pres">
      <dgm:prSet presAssocID="{3E333308-5E27-4911-B994-5E2A1DDAE504}" presName="hierRoot1" presStyleCnt="0"/>
      <dgm:spPr/>
    </dgm:pt>
    <dgm:pt modelId="{177E7961-7235-4203-A97A-E1D3181C1E84}" type="pres">
      <dgm:prSet presAssocID="{3E333308-5E27-4911-B994-5E2A1DDAE504}" presName="composite" presStyleCnt="0"/>
      <dgm:spPr/>
    </dgm:pt>
    <dgm:pt modelId="{2065AEA3-95A7-43E2-9314-66F3B923C87A}" type="pres">
      <dgm:prSet presAssocID="{3E333308-5E27-4911-B994-5E2A1DDAE504}" presName="background" presStyleLbl="node0" presStyleIdx="0" presStyleCnt="1"/>
      <dgm:spPr/>
    </dgm:pt>
    <dgm:pt modelId="{CC5BA869-A42D-4814-91DA-0A650458FD71}" type="pres">
      <dgm:prSet presAssocID="{3E333308-5E27-4911-B994-5E2A1DDAE504}" presName="text" presStyleLbl="fgAcc0" presStyleIdx="0" presStyleCnt="1">
        <dgm:presLayoutVars>
          <dgm:chPref val="3"/>
        </dgm:presLayoutVars>
      </dgm:prSet>
      <dgm:spPr/>
    </dgm:pt>
    <dgm:pt modelId="{A86A400B-D248-4E51-AA37-44801F4FB62F}" type="pres">
      <dgm:prSet presAssocID="{3E333308-5E27-4911-B994-5E2A1DDAE504}" presName="hierChild2" presStyleCnt="0"/>
      <dgm:spPr/>
    </dgm:pt>
    <dgm:pt modelId="{ADB816D7-6550-432C-9770-DFC226F91068}" type="pres">
      <dgm:prSet presAssocID="{5E58D2D3-BE25-4A2D-A1D9-4977302A0A43}" presName="Name10" presStyleLbl="parChTrans1D2" presStyleIdx="0" presStyleCnt="2"/>
      <dgm:spPr/>
    </dgm:pt>
    <dgm:pt modelId="{B4C9D263-EDB9-4566-BF77-66C322599ACF}" type="pres">
      <dgm:prSet presAssocID="{BBE8101F-E676-4479-8C42-F1C734EE96FE}" presName="hierRoot2" presStyleCnt="0"/>
      <dgm:spPr/>
    </dgm:pt>
    <dgm:pt modelId="{B7E39054-E271-47F2-BBD7-DD9988559A92}" type="pres">
      <dgm:prSet presAssocID="{BBE8101F-E676-4479-8C42-F1C734EE96FE}" presName="composite2" presStyleCnt="0"/>
      <dgm:spPr/>
    </dgm:pt>
    <dgm:pt modelId="{1123AF4C-18E8-4A95-A8F0-F2525941813F}" type="pres">
      <dgm:prSet presAssocID="{BBE8101F-E676-4479-8C42-F1C734EE96FE}" presName="background2" presStyleLbl="node2" presStyleIdx="0" presStyleCnt="2"/>
      <dgm:spPr/>
    </dgm:pt>
    <dgm:pt modelId="{E7A206D7-BF2A-49B7-95A8-27617A33EC4D}" type="pres">
      <dgm:prSet presAssocID="{BBE8101F-E676-4479-8C42-F1C734EE96FE}" presName="text2" presStyleLbl="fgAcc2" presStyleIdx="0" presStyleCnt="2">
        <dgm:presLayoutVars>
          <dgm:chPref val="3"/>
        </dgm:presLayoutVars>
      </dgm:prSet>
      <dgm:spPr/>
    </dgm:pt>
    <dgm:pt modelId="{AC3636B3-48B4-4865-8682-A4B7564F2411}" type="pres">
      <dgm:prSet presAssocID="{BBE8101F-E676-4479-8C42-F1C734EE96FE}" presName="hierChild3" presStyleCnt="0"/>
      <dgm:spPr/>
    </dgm:pt>
    <dgm:pt modelId="{A28FB41A-A9CA-4C43-9CF9-E0C92602BCF1}" type="pres">
      <dgm:prSet presAssocID="{1EBF7152-96F6-4046-BB8A-08801CBC813D}" presName="Name17" presStyleLbl="parChTrans1D3" presStyleIdx="0" presStyleCnt="3"/>
      <dgm:spPr/>
    </dgm:pt>
    <dgm:pt modelId="{5945C264-5E7C-4E11-BE69-E2B6967FA888}" type="pres">
      <dgm:prSet presAssocID="{1E993FE8-FB53-441E-A8F1-DA9882F9D99D}" presName="hierRoot3" presStyleCnt="0"/>
      <dgm:spPr/>
    </dgm:pt>
    <dgm:pt modelId="{3C636364-66A1-4267-822E-3695344E18EF}" type="pres">
      <dgm:prSet presAssocID="{1E993FE8-FB53-441E-A8F1-DA9882F9D99D}" presName="composite3" presStyleCnt="0"/>
      <dgm:spPr/>
    </dgm:pt>
    <dgm:pt modelId="{13D7C440-6A13-41DC-93AD-9975F2E26BA5}" type="pres">
      <dgm:prSet presAssocID="{1E993FE8-FB53-441E-A8F1-DA9882F9D99D}" presName="background3" presStyleLbl="node3" presStyleIdx="0" presStyleCnt="3"/>
      <dgm:spPr/>
    </dgm:pt>
    <dgm:pt modelId="{E0BF2C02-0502-48C3-B1FB-2C726238C713}" type="pres">
      <dgm:prSet presAssocID="{1E993FE8-FB53-441E-A8F1-DA9882F9D99D}" presName="text3" presStyleLbl="fgAcc3" presStyleIdx="0" presStyleCnt="3">
        <dgm:presLayoutVars>
          <dgm:chPref val="3"/>
        </dgm:presLayoutVars>
      </dgm:prSet>
      <dgm:spPr/>
    </dgm:pt>
    <dgm:pt modelId="{2D4F09CC-925A-42A8-BAF9-FBCA3CA8C763}" type="pres">
      <dgm:prSet presAssocID="{1E993FE8-FB53-441E-A8F1-DA9882F9D99D}" presName="hierChild4" presStyleCnt="0"/>
      <dgm:spPr/>
    </dgm:pt>
    <dgm:pt modelId="{780051CF-7257-47E3-8104-F2A5A1C49EC3}" type="pres">
      <dgm:prSet presAssocID="{371BC2F3-F8CE-4E4F-88B9-5A7A93515CBB}" presName="Name17" presStyleLbl="parChTrans1D3" presStyleIdx="1" presStyleCnt="3"/>
      <dgm:spPr/>
    </dgm:pt>
    <dgm:pt modelId="{A0A6DBAE-CEA2-431C-9010-95966B6F126F}" type="pres">
      <dgm:prSet presAssocID="{4544326E-108B-4CB9-9BEC-8D55E9E52CDB}" presName="hierRoot3" presStyleCnt="0"/>
      <dgm:spPr/>
    </dgm:pt>
    <dgm:pt modelId="{4AB23E44-25A4-4018-BCD7-40DF5824C041}" type="pres">
      <dgm:prSet presAssocID="{4544326E-108B-4CB9-9BEC-8D55E9E52CDB}" presName="composite3" presStyleCnt="0"/>
      <dgm:spPr/>
    </dgm:pt>
    <dgm:pt modelId="{1F28D881-A0C3-47AF-A202-FAEB3073D856}" type="pres">
      <dgm:prSet presAssocID="{4544326E-108B-4CB9-9BEC-8D55E9E52CDB}" presName="background3" presStyleLbl="node3" presStyleIdx="1" presStyleCnt="3"/>
      <dgm:spPr/>
    </dgm:pt>
    <dgm:pt modelId="{D5FDBD80-E254-4290-8312-ADDA173F9EF3}" type="pres">
      <dgm:prSet presAssocID="{4544326E-108B-4CB9-9BEC-8D55E9E52CDB}" presName="text3" presStyleLbl="fgAcc3" presStyleIdx="1" presStyleCnt="3">
        <dgm:presLayoutVars>
          <dgm:chPref val="3"/>
        </dgm:presLayoutVars>
      </dgm:prSet>
      <dgm:spPr/>
    </dgm:pt>
    <dgm:pt modelId="{48352542-3F50-4661-89DD-9FAD6EE94D31}" type="pres">
      <dgm:prSet presAssocID="{4544326E-108B-4CB9-9BEC-8D55E9E52CDB}" presName="hierChild4" presStyleCnt="0"/>
      <dgm:spPr/>
    </dgm:pt>
    <dgm:pt modelId="{F99A6C51-23F0-4156-9EC7-1E532297A47C}" type="pres">
      <dgm:prSet presAssocID="{CE58E697-9AA4-461D-9B63-4DB1F0D08D0C}" presName="Name10" presStyleLbl="parChTrans1D2" presStyleIdx="1" presStyleCnt="2"/>
      <dgm:spPr/>
    </dgm:pt>
    <dgm:pt modelId="{46AE5CB9-511C-4A92-9533-79E2577F2B2D}" type="pres">
      <dgm:prSet presAssocID="{926B9BDA-EDD5-4258-9470-B23F37E70700}" presName="hierRoot2" presStyleCnt="0"/>
      <dgm:spPr/>
    </dgm:pt>
    <dgm:pt modelId="{0072C9AD-09B4-4C18-86C1-2E1F9E44253A}" type="pres">
      <dgm:prSet presAssocID="{926B9BDA-EDD5-4258-9470-B23F37E70700}" presName="composite2" presStyleCnt="0"/>
      <dgm:spPr/>
    </dgm:pt>
    <dgm:pt modelId="{D8FD26DB-D7D5-4C3A-B1A1-10AFEA54D7EF}" type="pres">
      <dgm:prSet presAssocID="{926B9BDA-EDD5-4258-9470-B23F37E70700}" presName="background2" presStyleLbl="node2" presStyleIdx="1" presStyleCnt="2"/>
      <dgm:spPr/>
    </dgm:pt>
    <dgm:pt modelId="{FA98033C-6B97-48FD-B376-7A7F76121CED}" type="pres">
      <dgm:prSet presAssocID="{926B9BDA-EDD5-4258-9470-B23F37E70700}" presName="text2" presStyleLbl="fgAcc2" presStyleIdx="1" presStyleCnt="2">
        <dgm:presLayoutVars>
          <dgm:chPref val="3"/>
        </dgm:presLayoutVars>
      </dgm:prSet>
      <dgm:spPr/>
    </dgm:pt>
    <dgm:pt modelId="{6E209288-47FC-4F18-86B7-97FCC9333973}" type="pres">
      <dgm:prSet presAssocID="{926B9BDA-EDD5-4258-9470-B23F37E70700}" presName="hierChild3" presStyleCnt="0"/>
      <dgm:spPr/>
    </dgm:pt>
    <dgm:pt modelId="{2A601A28-B16D-472F-8FBA-947E37A29D17}" type="pres">
      <dgm:prSet presAssocID="{79713266-1A31-4DDB-A703-7D9101F5E6D2}" presName="Name17" presStyleLbl="parChTrans1D3" presStyleIdx="2" presStyleCnt="3"/>
      <dgm:spPr/>
    </dgm:pt>
    <dgm:pt modelId="{D7CB78B0-2EAF-4452-AD7B-C44326A28098}" type="pres">
      <dgm:prSet presAssocID="{98FE6041-71E1-4C26-B0FA-148E359F4E4A}" presName="hierRoot3" presStyleCnt="0"/>
      <dgm:spPr/>
    </dgm:pt>
    <dgm:pt modelId="{9B50D3CF-FD90-402C-B5E1-F9F1FEF8BC8E}" type="pres">
      <dgm:prSet presAssocID="{98FE6041-71E1-4C26-B0FA-148E359F4E4A}" presName="composite3" presStyleCnt="0"/>
      <dgm:spPr/>
    </dgm:pt>
    <dgm:pt modelId="{B478FF97-7131-4A01-9FEB-90ACF7B4C093}" type="pres">
      <dgm:prSet presAssocID="{98FE6041-71E1-4C26-B0FA-148E359F4E4A}" presName="background3" presStyleLbl="node3" presStyleIdx="2" presStyleCnt="3"/>
      <dgm:spPr/>
    </dgm:pt>
    <dgm:pt modelId="{6DF0194C-791E-40E1-AAEA-D32904643BAE}" type="pres">
      <dgm:prSet presAssocID="{98FE6041-71E1-4C26-B0FA-148E359F4E4A}" presName="text3" presStyleLbl="fgAcc3" presStyleIdx="2" presStyleCnt="3">
        <dgm:presLayoutVars>
          <dgm:chPref val="3"/>
        </dgm:presLayoutVars>
      </dgm:prSet>
      <dgm:spPr/>
    </dgm:pt>
    <dgm:pt modelId="{1788FDA5-652A-46B1-9630-3F75E5246FB1}" type="pres">
      <dgm:prSet presAssocID="{98FE6041-71E1-4C26-B0FA-148E359F4E4A}" presName="hierChild4" presStyleCnt="0"/>
      <dgm:spPr/>
    </dgm:pt>
  </dgm:ptLst>
  <dgm:cxnLst>
    <dgm:cxn modelId="{6A872E04-2764-4144-A514-F1CA4ADCF0B5}" type="presOf" srcId="{1EBF7152-96F6-4046-BB8A-08801CBC813D}" destId="{A28FB41A-A9CA-4C43-9CF9-E0C92602BCF1}" srcOrd="0" destOrd="0" presId="urn:microsoft.com/office/officeart/2005/8/layout/hierarchy1"/>
    <dgm:cxn modelId="{48413E10-E6A1-4D7D-A5C6-F1D55078FA83}" type="presOf" srcId="{0580B402-38CA-426D-8982-A007B63BC9A4}" destId="{027FD42D-385B-477F-B862-914C133566FB}" srcOrd="0" destOrd="0" presId="urn:microsoft.com/office/officeart/2005/8/layout/hierarchy1"/>
    <dgm:cxn modelId="{C440A91A-1C86-4684-8D86-A2824D7D53F3}" type="presOf" srcId="{926B9BDA-EDD5-4258-9470-B23F37E70700}" destId="{FA98033C-6B97-48FD-B376-7A7F76121CED}" srcOrd="0" destOrd="0" presId="urn:microsoft.com/office/officeart/2005/8/layout/hierarchy1"/>
    <dgm:cxn modelId="{24D6F432-1722-4747-9D6F-C3FC741DF455}" srcId="{BBE8101F-E676-4479-8C42-F1C734EE96FE}" destId="{1E993FE8-FB53-441E-A8F1-DA9882F9D99D}" srcOrd="0" destOrd="0" parTransId="{1EBF7152-96F6-4046-BB8A-08801CBC813D}" sibTransId="{332E77F2-243A-40E8-8890-5E4CC9147417}"/>
    <dgm:cxn modelId="{84CAB342-037C-4FD1-9552-4C1E850839F2}" srcId="{3E333308-5E27-4911-B994-5E2A1DDAE504}" destId="{926B9BDA-EDD5-4258-9470-B23F37E70700}" srcOrd="1" destOrd="0" parTransId="{CE58E697-9AA4-461D-9B63-4DB1F0D08D0C}" sibTransId="{A8C768B9-384A-4C41-B975-EE0336FCCAB5}"/>
    <dgm:cxn modelId="{B4DA7146-A49E-47B5-B7E0-0B746EE30192}" type="presOf" srcId="{5E58D2D3-BE25-4A2D-A1D9-4977302A0A43}" destId="{ADB816D7-6550-432C-9770-DFC226F91068}" srcOrd="0" destOrd="0" presId="urn:microsoft.com/office/officeart/2005/8/layout/hierarchy1"/>
    <dgm:cxn modelId="{351D6C6B-7099-4CC0-AACD-B469A3310764}" srcId="{BBE8101F-E676-4479-8C42-F1C734EE96FE}" destId="{4544326E-108B-4CB9-9BEC-8D55E9E52CDB}" srcOrd="1" destOrd="0" parTransId="{371BC2F3-F8CE-4E4F-88B9-5A7A93515CBB}" sibTransId="{6EC98F58-9E08-4405-982E-CE99109B7BF4}"/>
    <dgm:cxn modelId="{40EB794C-6111-4ED1-BCDC-B6E713E19451}" type="presOf" srcId="{79713266-1A31-4DDB-A703-7D9101F5E6D2}" destId="{2A601A28-B16D-472F-8FBA-947E37A29D17}" srcOrd="0" destOrd="0" presId="urn:microsoft.com/office/officeart/2005/8/layout/hierarchy1"/>
    <dgm:cxn modelId="{181B8C73-687A-4D05-9617-47D5BE9A9299}" type="presOf" srcId="{BBE8101F-E676-4479-8C42-F1C734EE96FE}" destId="{E7A206D7-BF2A-49B7-95A8-27617A33EC4D}" srcOrd="0" destOrd="0" presId="urn:microsoft.com/office/officeart/2005/8/layout/hierarchy1"/>
    <dgm:cxn modelId="{21372E8D-F6CB-4450-BC58-92C7753948F9}" srcId="{3E333308-5E27-4911-B994-5E2A1DDAE504}" destId="{BBE8101F-E676-4479-8C42-F1C734EE96FE}" srcOrd="0" destOrd="0" parTransId="{5E58D2D3-BE25-4A2D-A1D9-4977302A0A43}" sibTransId="{709C2CC1-76AA-434B-8DF5-07C9A4AD2449}"/>
    <dgm:cxn modelId="{DBE44D90-D27F-4607-BC22-3C64A4EC6048}" type="presOf" srcId="{98FE6041-71E1-4C26-B0FA-148E359F4E4A}" destId="{6DF0194C-791E-40E1-AAEA-D32904643BAE}" srcOrd="0" destOrd="0" presId="urn:microsoft.com/office/officeart/2005/8/layout/hierarchy1"/>
    <dgm:cxn modelId="{0F0BC1B1-34FB-4E8A-9807-F4D8BA4B54D6}" srcId="{0580B402-38CA-426D-8982-A007B63BC9A4}" destId="{3E333308-5E27-4911-B994-5E2A1DDAE504}" srcOrd="0" destOrd="0" parTransId="{F6F2D1F5-6D63-4EE4-8390-6AC41796268E}" sibTransId="{A82C4772-4874-4CFD-A464-7D5F9D837AF5}"/>
    <dgm:cxn modelId="{9F07E6CF-B8E3-43D3-BE95-EB11216F6BEE}" srcId="{926B9BDA-EDD5-4258-9470-B23F37E70700}" destId="{98FE6041-71E1-4C26-B0FA-148E359F4E4A}" srcOrd="0" destOrd="0" parTransId="{79713266-1A31-4DDB-A703-7D9101F5E6D2}" sibTransId="{71097CD7-21A5-4378-93A8-047EF3685CA3}"/>
    <dgm:cxn modelId="{353674D1-73C8-42FA-8521-AEE76E1B84A4}" type="presOf" srcId="{371BC2F3-F8CE-4E4F-88B9-5A7A93515CBB}" destId="{780051CF-7257-47E3-8104-F2A5A1C49EC3}" srcOrd="0" destOrd="0" presId="urn:microsoft.com/office/officeart/2005/8/layout/hierarchy1"/>
    <dgm:cxn modelId="{8DCDB9D4-8AE0-415A-BA08-D0DEC1088B1B}" type="presOf" srcId="{4544326E-108B-4CB9-9BEC-8D55E9E52CDB}" destId="{D5FDBD80-E254-4290-8312-ADDA173F9EF3}" srcOrd="0" destOrd="0" presId="urn:microsoft.com/office/officeart/2005/8/layout/hierarchy1"/>
    <dgm:cxn modelId="{F4C35ADA-16C0-4FDF-97A5-5B095F756116}" type="presOf" srcId="{1E993FE8-FB53-441E-A8F1-DA9882F9D99D}" destId="{E0BF2C02-0502-48C3-B1FB-2C726238C713}" srcOrd="0" destOrd="0" presId="urn:microsoft.com/office/officeart/2005/8/layout/hierarchy1"/>
    <dgm:cxn modelId="{380007F9-A422-4299-947B-89DFA209E8AB}" type="presOf" srcId="{3E333308-5E27-4911-B994-5E2A1DDAE504}" destId="{CC5BA869-A42D-4814-91DA-0A650458FD71}" srcOrd="0" destOrd="0" presId="urn:microsoft.com/office/officeart/2005/8/layout/hierarchy1"/>
    <dgm:cxn modelId="{2F8175FD-AEBD-4CCA-8C33-A6731397864A}" type="presOf" srcId="{CE58E697-9AA4-461D-9B63-4DB1F0D08D0C}" destId="{F99A6C51-23F0-4156-9EC7-1E532297A47C}" srcOrd="0" destOrd="0" presId="urn:microsoft.com/office/officeart/2005/8/layout/hierarchy1"/>
    <dgm:cxn modelId="{DA092C76-C19E-47DD-B0FA-E25DDDA0261A}" type="presParOf" srcId="{027FD42D-385B-477F-B862-914C133566FB}" destId="{E11516D8-6B99-4396-9C3F-B8544A4CFDD6}" srcOrd="0" destOrd="0" presId="urn:microsoft.com/office/officeart/2005/8/layout/hierarchy1"/>
    <dgm:cxn modelId="{D3BAF525-D8A9-4CDC-A519-EAD8481F9AE7}" type="presParOf" srcId="{E11516D8-6B99-4396-9C3F-B8544A4CFDD6}" destId="{177E7961-7235-4203-A97A-E1D3181C1E84}" srcOrd="0" destOrd="0" presId="urn:microsoft.com/office/officeart/2005/8/layout/hierarchy1"/>
    <dgm:cxn modelId="{0CE417B8-2196-416E-B18E-BFC3CD1AE771}" type="presParOf" srcId="{177E7961-7235-4203-A97A-E1D3181C1E84}" destId="{2065AEA3-95A7-43E2-9314-66F3B923C87A}" srcOrd="0" destOrd="0" presId="urn:microsoft.com/office/officeart/2005/8/layout/hierarchy1"/>
    <dgm:cxn modelId="{794F6F75-D976-4580-8C20-B4C848330495}" type="presParOf" srcId="{177E7961-7235-4203-A97A-E1D3181C1E84}" destId="{CC5BA869-A42D-4814-91DA-0A650458FD71}" srcOrd="1" destOrd="0" presId="urn:microsoft.com/office/officeart/2005/8/layout/hierarchy1"/>
    <dgm:cxn modelId="{7D14D8D2-7A31-4F36-A852-1687A3F91847}" type="presParOf" srcId="{E11516D8-6B99-4396-9C3F-B8544A4CFDD6}" destId="{A86A400B-D248-4E51-AA37-44801F4FB62F}" srcOrd="1" destOrd="0" presId="urn:microsoft.com/office/officeart/2005/8/layout/hierarchy1"/>
    <dgm:cxn modelId="{99317D94-4D79-4F6C-B74E-C214AFE47E10}" type="presParOf" srcId="{A86A400B-D248-4E51-AA37-44801F4FB62F}" destId="{ADB816D7-6550-432C-9770-DFC226F91068}" srcOrd="0" destOrd="0" presId="urn:microsoft.com/office/officeart/2005/8/layout/hierarchy1"/>
    <dgm:cxn modelId="{5CD5792F-BCDF-424C-985B-8256769CAE06}" type="presParOf" srcId="{A86A400B-D248-4E51-AA37-44801F4FB62F}" destId="{B4C9D263-EDB9-4566-BF77-66C322599ACF}" srcOrd="1" destOrd="0" presId="urn:microsoft.com/office/officeart/2005/8/layout/hierarchy1"/>
    <dgm:cxn modelId="{0335874A-6BA1-48E9-BCAC-30112984CB9B}" type="presParOf" srcId="{B4C9D263-EDB9-4566-BF77-66C322599ACF}" destId="{B7E39054-E271-47F2-BBD7-DD9988559A92}" srcOrd="0" destOrd="0" presId="urn:microsoft.com/office/officeart/2005/8/layout/hierarchy1"/>
    <dgm:cxn modelId="{8E1D0867-7DA6-4C1E-8FF8-F16581E4194B}" type="presParOf" srcId="{B7E39054-E271-47F2-BBD7-DD9988559A92}" destId="{1123AF4C-18E8-4A95-A8F0-F2525941813F}" srcOrd="0" destOrd="0" presId="urn:microsoft.com/office/officeart/2005/8/layout/hierarchy1"/>
    <dgm:cxn modelId="{D257BFFB-4767-4C17-B85F-06BEA4BB3528}" type="presParOf" srcId="{B7E39054-E271-47F2-BBD7-DD9988559A92}" destId="{E7A206D7-BF2A-49B7-95A8-27617A33EC4D}" srcOrd="1" destOrd="0" presId="urn:microsoft.com/office/officeart/2005/8/layout/hierarchy1"/>
    <dgm:cxn modelId="{52BB0F65-1EC0-4C00-B361-739830DB9B4D}" type="presParOf" srcId="{B4C9D263-EDB9-4566-BF77-66C322599ACF}" destId="{AC3636B3-48B4-4865-8682-A4B7564F2411}" srcOrd="1" destOrd="0" presId="urn:microsoft.com/office/officeart/2005/8/layout/hierarchy1"/>
    <dgm:cxn modelId="{47868E97-9602-4EE0-A2A3-A95A066595D0}" type="presParOf" srcId="{AC3636B3-48B4-4865-8682-A4B7564F2411}" destId="{A28FB41A-A9CA-4C43-9CF9-E0C92602BCF1}" srcOrd="0" destOrd="0" presId="urn:microsoft.com/office/officeart/2005/8/layout/hierarchy1"/>
    <dgm:cxn modelId="{8DF46A3C-EBB4-425A-8667-753776EA2139}" type="presParOf" srcId="{AC3636B3-48B4-4865-8682-A4B7564F2411}" destId="{5945C264-5E7C-4E11-BE69-E2B6967FA888}" srcOrd="1" destOrd="0" presId="urn:microsoft.com/office/officeart/2005/8/layout/hierarchy1"/>
    <dgm:cxn modelId="{CEF7B1D7-1451-4F7D-AAEA-C5CC0C1B31D8}" type="presParOf" srcId="{5945C264-5E7C-4E11-BE69-E2B6967FA888}" destId="{3C636364-66A1-4267-822E-3695344E18EF}" srcOrd="0" destOrd="0" presId="urn:microsoft.com/office/officeart/2005/8/layout/hierarchy1"/>
    <dgm:cxn modelId="{221F2096-941E-4FA9-B729-97D4D7BCE217}" type="presParOf" srcId="{3C636364-66A1-4267-822E-3695344E18EF}" destId="{13D7C440-6A13-41DC-93AD-9975F2E26BA5}" srcOrd="0" destOrd="0" presId="urn:microsoft.com/office/officeart/2005/8/layout/hierarchy1"/>
    <dgm:cxn modelId="{05416E91-E701-438D-8749-3E468DBD5436}" type="presParOf" srcId="{3C636364-66A1-4267-822E-3695344E18EF}" destId="{E0BF2C02-0502-48C3-B1FB-2C726238C713}" srcOrd="1" destOrd="0" presId="urn:microsoft.com/office/officeart/2005/8/layout/hierarchy1"/>
    <dgm:cxn modelId="{CEC1D033-A627-452B-A55E-B377398F444A}" type="presParOf" srcId="{5945C264-5E7C-4E11-BE69-E2B6967FA888}" destId="{2D4F09CC-925A-42A8-BAF9-FBCA3CA8C763}" srcOrd="1" destOrd="0" presId="urn:microsoft.com/office/officeart/2005/8/layout/hierarchy1"/>
    <dgm:cxn modelId="{7B147776-F0B8-4941-BE61-0D13B2399600}" type="presParOf" srcId="{AC3636B3-48B4-4865-8682-A4B7564F2411}" destId="{780051CF-7257-47E3-8104-F2A5A1C49EC3}" srcOrd="2" destOrd="0" presId="urn:microsoft.com/office/officeart/2005/8/layout/hierarchy1"/>
    <dgm:cxn modelId="{40F23400-BFB4-4740-A9A8-3E71E0AE1A0F}" type="presParOf" srcId="{AC3636B3-48B4-4865-8682-A4B7564F2411}" destId="{A0A6DBAE-CEA2-431C-9010-95966B6F126F}" srcOrd="3" destOrd="0" presId="urn:microsoft.com/office/officeart/2005/8/layout/hierarchy1"/>
    <dgm:cxn modelId="{343846D3-36BD-4DEB-B954-3FB443E4F73E}" type="presParOf" srcId="{A0A6DBAE-CEA2-431C-9010-95966B6F126F}" destId="{4AB23E44-25A4-4018-BCD7-40DF5824C041}" srcOrd="0" destOrd="0" presId="urn:microsoft.com/office/officeart/2005/8/layout/hierarchy1"/>
    <dgm:cxn modelId="{43BD7092-7B02-4D26-9998-27B1B95017F1}" type="presParOf" srcId="{4AB23E44-25A4-4018-BCD7-40DF5824C041}" destId="{1F28D881-A0C3-47AF-A202-FAEB3073D856}" srcOrd="0" destOrd="0" presId="urn:microsoft.com/office/officeart/2005/8/layout/hierarchy1"/>
    <dgm:cxn modelId="{0ABBD6B4-EB63-470E-A6D7-0C8D17E8C52B}" type="presParOf" srcId="{4AB23E44-25A4-4018-BCD7-40DF5824C041}" destId="{D5FDBD80-E254-4290-8312-ADDA173F9EF3}" srcOrd="1" destOrd="0" presId="urn:microsoft.com/office/officeart/2005/8/layout/hierarchy1"/>
    <dgm:cxn modelId="{94117F01-D5F5-4AFB-AE8A-F6099B7980FF}" type="presParOf" srcId="{A0A6DBAE-CEA2-431C-9010-95966B6F126F}" destId="{48352542-3F50-4661-89DD-9FAD6EE94D31}" srcOrd="1" destOrd="0" presId="urn:microsoft.com/office/officeart/2005/8/layout/hierarchy1"/>
    <dgm:cxn modelId="{0C2A1F51-E076-4A41-8DC8-005345490839}" type="presParOf" srcId="{A86A400B-D248-4E51-AA37-44801F4FB62F}" destId="{F99A6C51-23F0-4156-9EC7-1E532297A47C}" srcOrd="2" destOrd="0" presId="urn:microsoft.com/office/officeart/2005/8/layout/hierarchy1"/>
    <dgm:cxn modelId="{64AFBE40-4252-4241-A40A-51AEED607ECE}" type="presParOf" srcId="{A86A400B-D248-4E51-AA37-44801F4FB62F}" destId="{46AE5CB9-511C-4A92-9533-79E2577F2B2D}" srcOrd="3" destOrd="0" presId="urn:microsoft.com/office/officeart/2005/8/layout/hierarchy1"/>
    <dgm:cxn modelId="{B83ADA5C-B5C6-4C74-B49E-4B17A46A42B7}" type="presParOf" srcId="{46AE5CB9-511C-4A92-9533-79E2577F2B2D}" destId="{0072C9AD-09B4-4C18-86C1-2E1F9E44253A}" srcOrd="0" destOrd="0" presId="urn:microsoft.com/office/officeart/2005/8/layout/hierarchy1"/>
    <dgm:cxn modelId="{4F556006-5914-4C21-A974-743702C8371D}" type="presParOf" srcId="{0072C9AD-09B4-4C18-86C1-2E1F9E44253A}" destId="{D8FD26DB-D7D5-4C3A-B1A1-10AFEA54D7EF}" srcOrd="0" destOrd="0" presId="urn:microsoft.com/office/officeart/2005/8/layout/hierarchy1"/>
    <dgm:cxn modelId="{E2F4D4E7-04FF-4174-88A6-6401189BB4B6}" type="presParOf" srcId="{0072C9AD-09B4-4C18-86C1-2E1F9E44253A}" destId="{FA98033C-6B97-48FD-B376-7A7F76121CED}" srcOrd="1" destOrd="0" presId="urn:microsoft.com/office/officeart/2005/8/layout/hierarchy1"/>
    <dgm:cxn modelId="{EC71F37D-23D2-4627-A0BB-9215D6FEBBB2}" type="presParOf" srcId="{46AE5CB9-511C-4A92-9533-79E2577F2B2D}" destId="{6E209288-47FC-4F18-86B7-97FCC9333973}" srcOrd="1" destOrd="0" presId="urn:microsoft.com/office/officeart/2005/8/layout/hierarchy1"/>
    <dgm:cxn modelId="{4C9B136F-D5EB-4329-9B24-251A8CB5AD17}" type="presParOf" srcId="{6E209288-47FC-4F18-86B7-97FCC9333973}" destId="{2A601A28-B16D-472F-8FBA-947E37A29D17}" srcOrd="0" destOrd="0" presId="urn:microsoft.com/office/officeart/2005/8/layout/hierarchy1"/>
    <dgm:cxn modelId="{9D92D7A4-F7B9-4317-9A9B-A05A89B9709A}" type="presParOf" srcId="{6E209288-47FC-4F18-86B7-97FCC9333973}" destId="{D7CB78B0-2EAF-4452-AD7B-C44326A28098}" srcOrd="1" destOrd="0" presId="urn:microsoft.com/office/officeart/2005/8/layout/hierarchy1"/>
    <dgm:cxn modelId="{8D105474-67A4-49B5-BA8E-3D1CA854F5B5}" type="presParOf" srcId="{D7CB78B0-2EAF-4452-AD7B-C44326A28098}" destId="{9B50D3CF-FD90-402C-B5E1-F9F1FEF8BC8E}" srcOrd="0" destOrd="0" presId="urn:microsoft.com/office/officeart/2005/8/layout/hierarchy1"/>
    <dgm:cxn modelId="{0BBDAB8A-26BE-4507-BC28-E8B7DDB15123}" type="presParOf" srcId="{9B50D3CF-FD90-402C-B5E1-F9F1FEF8BC8E}" destId="{B478FF97-7131-4A01-9FEB-90ACF7B4C093}" srcOrd="0" destOrd="0" presId="urn:microsoft.com/office/officeart/2005/8/layout/hierarchy1"/>
    <dgm:cxn modelId="{35E91694-D2B3-4866-BF1C-86F2C1B70D2C}" type="presParOf" srcId="{9B50D3CF-FD90-402C-B5E1-F9F1FEF8BC8E}" destId="{6DF0194C-791E-40E1-AAEA-D32904643BAE}" srcOrd="1" destOrd="0" presId="urn:microsoft.com/office/officeart/2005/8/layout/hierarchy1"/>
    <dgm:cxn modelId="{648C5875-A1AE-4EBB-ABE7-02C5FFE023D7}" type="presParOf" srcId="{D7CB78B0-2EAF-4452-AD7B-C44326A28098}" destId="{1788FDA5-652A-46B1-9630-3F75E5246FB1}"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601A28-B16D-472F-8FBA-947E37A29D17}">
      <dsp:nvSpPr>
        <dsp:cNvPr id="0" name=""/>
        <dsp:cNvSpPr/>
      </dsp:nvSpPr>
      <dsp:spPr>
        <a:xfrm>
          <a:off x="3975941" y="1852438"/>
          <a:ext cx="91440" cy="345137"/>
        </a:xfrm>
        <a:custGeom>
          <a:avLst/>
          <a:gdLst/>
          <a:ahLst/>
          <a:cxnLst/>
          <a:rect l="0" t="0" r="0" b="0"/>
          <a:pathLst>
            <a:path>
              <a:moveTo>
                <a:pt x="45720" y="0"/>
              </a:moveTo>
              <a:lnTo>
                <a:pt x="45720" y="3451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99A6C51-23F0-4156-9EC7-1E532297A47C}">
      <dsp:nvSpPr>
        <dsp:cNvPr id="0" name=""/>
        <dsp:cNvSpPr/>
      </dsp:nvSpPr>
      <dsp:spPr>
        <a:xfrm>
          <a:off x="2933834" y="753733"/>
          <a:ext cx="1087826" cy="345137"/>
        </a:xfrm>
        <a:custGeom>
          <a:avLst/>
          <a:gdLst/>
          <a:ahLst/>
          <a:cxnLst/>
          <a:rect l="0" t="0" r="0" b="0"/>
          <a:pathLst>
            <a:path>
              <a:moveTo>
                <a:pt x="0" y="0"/>
              </a:moveTo>
              <a:lnTo>
                <a:pt x="0" y="235201"/>
              </a:lnTo>
              <a:lnTo>
                <a:pt x="1087826" y="235201"/>
              </a:lnTo>
              <a:lnTo>
                <a:pt x="1087826" y="3451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0051CF-7257-47E3-8104-F2A5A1C49EC3}">
      <dsp:nvSpPr>
        <dsp:cNvPr id="0" name=""/>
        <dsp:cNvSpPr/>
      </dsp:nvSpPr>
      <dsp:spPr>
        <a:xfrm>
          <a:off x="1846008" y="1852438"/>
          <a:ext cx="725217" cy="345137"/>
        </a:xfrm>
        <a:custGeom>
          <a:avLst/>
          <a:gdLst/>
          <a:ahLst/>
          <a:cxnLst/>
          <a:rect l="0" t="0" r="0" b="0"/>
          <a:pathLst>
            <a:path>
              <a:moveTo>
                <a:pt x="0" y="0"/>
              </a:moveTo>
              <a:lnTo>
                <a:pt x="0" y="235201"/>
              </a:lnTo>
              <a:lnTo>
                <a:pt x="725217" y="235201"/>
              </a:lnTo>
              <a:lnTo>
                <a:pt x="725217" y="3451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8FB41A-A9CA-4C43-9CF9-E0C92602BCF1}">
      <dsp:nvSpPr>
        <dsp:cNvPr id="0" name=""/>
        <dsp:cNvSpPr/>
      </dsp:nvSpPr>
      <dsp:spPr>
        <a:xfrm>
          <a:off x="1120790" y="1852438"/>
          <a:ext cx="725217" cy="345137"/>
        </a:xfrm>
        <a:custGeom>
          <a:avLst/>
          <a:gdLst/>
          <a:ahLst/>
          <a:cxnLst/>
          <a:rect l="0" t="0" r="0" b="0"/>
          <a:pathLst>
            <a:path>
              <a:moveTo>
                <a:pt x="725217" y="0"/>
              </a:moveTo>
              <a:lnTo>
                <a:pt x="725217" y="235201"/>
              </a:lnTo>
              <a:lnTo>
                <a:pt x="0" y="235201"/>
              </a:lnTo>
              <a:lnTo>
                <a:pt x="0" y="3451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B816D7-6550-432C-9770-DFC226F91068}">
      <dsp:nvSpPr>
        <dsp:cNvPr id="0" name=""/>
        <dsp:cNvSpPr/>
      </dsp:nvSpPr>
      <dsp:spPr>
        <a:xfrm>
          <a:off x="1846008" y="753733"/>
          <a:ext cx="1087826" cy="345137"/>
        </a:xfrm>
        <a:custGeom>
          <a:avLst/>
          <a:gdLst/>
          <a:ahLst/>
          <a:cxnLst/>
          <a:rect l="0" t="0" r="0" b="0"/>
          <a:pathLst>
            <a:path>
              <a:moveTo>
                <a:pt x="1087826" y="0"/>
              </a:moveTo>
              <a:lnTo>
                <a:pt x="1087826" y="235201"/>
              </a:lnTo>
              <a:lnTo>
                <a:pt x="0" y="235201"/>
              </a:lnTo>
              <a:lnTo>
                <a:pt x="0" y="3451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65AEA3-95A7-43E2-9314-66F3B923C87A}">
      <dsp:nvSpPr>
        <dsp:cNvPr id="0" name=""/>
        <dsp:cNvSpPr/>
      </dsp:nvSpPr>
      <dsp:spPr>
        <a:xfrm>
          <a:off x="2340475" y="166"/>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C5BA869-A42D-4814-91DA-0A650458FD71}">
      <dsp:nvSpPr>
        <dsp:cNvPr id="0" name=""/>
        <dsp:cNvSpPr/>
      </dsp:nvSpPr>
      <dsp:spPr>
        <a:xfrm>
          <a:off x="2472332" y="125431"/>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l-GR" sz="1900" kern="1200"/>
            <a:t>Μαρία + Ανδρέας</a:t>
          </a:r>
        </a:p>
      </dsp:txBody>
      <dsp:txXfrm>
        <a:off x="2494403" y="147502"/>
        <a:ext cx="1142577" cy="709425"/>
      </dsp:txXfrm>
    </dsp:sp>
    <dsp:sp modelId="{1123AF4C-18E8-4A95-A8F0-F2525941813F}">
      <dsp:nvSpPr>
        <dsp:cNvPr id="0" name=""/>
        <dsp:cNvSpPr/>
      </dsp:nvSpPr>
      <dsp:spPr>
        <a:xfrm>
          <a:off x="1252648" y="1098871"/>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7A206D7-BF2A-49B7-95A8-27617A33EC4D}">
      <dsp:nvSpPr>
        <dsp:cNvPr id="0" name=""/>
        <dsp:cNvSpPr/>
      </dsp:nvSpPr>
      <dsp:spPr>
        <a:xfrm>
          <a:off x="1384506" y="1224136"/>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l-GR" sz="1900" kern="1200"/>
            <a:t>Γιώργος</a:t>
          </a:r>
        </a:p>
      </dsp:txBody>
      <dsp:txXfrm>
        <a:off x="1406577" y="1246207"/>
        <a:ext cx="1142577" cy="709425"/>
      </dsp:txXfrm>
    </dsp:sp>
    <dsp:sp modelId="{13D7C440-6A13-41DC-93AD-9975F2E26BA5}">
      <dsp:nvSpPr>
        <dsp:cNvPr id="0" name=""/>
        <dsp:cNvSpPr/>
      </dsp:nvSpPr>
      <dsp:spPr>
        <a:xfrm>
          <a:off x="527431" y="2197576"/>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0BF2C02-0502-48C3-B1FB-2C726238C713}">
      <dsp:nvSpPr>
        <dsp:cNvPr id="0" name=""/>
        <dsp:cNvSpPr/>
      </dsp:nvSpPr>
      <dsp:spPr>
        <a:xfrm>
          <a:off x="659288" y="2322841"/>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l-GR" sz="1900" kern="1200"/>
            <a:t>Μαρία</a:t>
          </a:r>
        </a:p>
      </dsp:txBody>
      <dsp:txXfrm>
        <a:off x="681359" y="2344912"/>
        <a:ext cx="1142577" cy="709425"/>
      </dsp:txXfrm>
    </dsp:sp>
    <dsp:sp modelId="{1F28D881-A0C3-47AF-A202-FAEB3073D856}">
      <dsp:nvSpPr>
        <dsp:cNvPr id="0" name=""/>
        <dsp:cNvSpPr/>
      </dsp:nvSpPr>
      <dsp:spPr>
        <a:xfrm>
          <a:off x="1977866" y="2197576"/>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5FDBD80-E254-4290-8312-ADDA173F9EF3}">
      <dsp:nvSpPr>
        <dsp:cNvPr id="0" name=""/>
        <dsp:cNvSpPr/>
      </dsp:nvSpPr>
      <dsp:spPr>
        <a:xfrm>
          <a:off x="2109724" y="2322841"/>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l-GR" sz="1900" kern="1200"/>
            <a:t>Ανδρέας</a:t>
          </a:r>
        </a:p>
      </dsp:txBody>
      <dsp:txXfrm>
        <a:off x="2131795" y="2344912"/>
        <a:ext cx="1142577" cy="709425"/>
      </dsp:txXfrm>
    </dsp:sp>
    <dsp:sp modelId="{D8FD26DB-D7D5-4C3A-B1A1-10AFEA54D7EF}">
      <dsp:nvSpPr>
        <dsp:cNvPr id="0" name=""/>
        <dsp:cNvSpPr/>
      </dsp:nvSpPr>
      <dsp:spPr>
        <a:xfrm>
          <a:off x="3428301" y="1098871"/>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A98033C-6B97-48FD-B376-7A7F76121CED}">
      <dsp:nvSpPr>
        <dsp:cNvPr id="0" name=""/>
        <dsp:cNvSpPr/>
      </dsp:nvSpPr>
      <dsp:spPr>
        <a:xfrm>
          <a:off x="3560159" y="1224136"/>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l-GR" sz="1900" kern="1200"/>
            <a:t>Νίκος</a:t>
          </a:r>
        </a:p>
      </dsp:txBody>
      <dsp:txXfrm>
        <a:off x="3582230" y="1246207"/>
        <a:ext cx="1142577" cy="709425"/>
      </dsp:txXfrm>
    </dsp:sp>
    <dsp:sp modelId="{B478FF97-7131-4A01-9FEB-90ACF7B4C093}">
      <dsp:nvSpPr>
        <dsp:cNvPr id="0" name=""/>
        <dsp:cNvSpPr/>
      </dsp:nvSpPr>
      <dsp:spPr>
        <a:xfrm>
          <a:off x="3428301" y="2197576"/>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DF0194C-791E-40E1-AAEA-D32904643BAE}">
      <dsp:nvSpPr>
        <dsp:cNvPr id="0" name=""/>
        <dsp:cNvSpPr/>
      </dsp:nvSpPr>
      <dsp:spPr>
        <a:xfrm>
          <a:off x="3560159" y="2322841"/>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l-GR" sz="1900" kern="1200"/>
            <a:t>Δήμητρα</a:t>
          </a:r>
        </a:p>
      </dsp:txBody>
      <dsp:txXfrm>
        <a:off x="3582230" y="2344912"/>
        <a:ext cx="1142577" cy="70942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B4452-76A3-40D2-9EAF-B97612D7B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14</Pages>
  <Words>4128</Words>
  <Characters>22292</Characters>
  <Application>Microsoft Office Word</Application>
  <DocSecurity>0</DocSecurity>
  <Lines>185</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Εργασία</dc:title>
  <dc:subject>A.M.</dc:subject>
  <dc:creator>user</dc:creator>
  <cp:keywords/>
  <dc:description/>
  <cp:lastModifiedBy>maria</cp:lastModifiedBy>
  <cp:revision>14</cp:revision>
  <dcterms:created xsi:type="dcterms:W3CDTF">2018-03-24T20:49:00Z</dcterms:created>
  <dcterms:modified xsi:type="dcterms:W3CDTF">2018-03-25T20:54:00Z</dcterms:modified>
</cp:coreProperties>
</file>